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77BC4" w14:textId="60B720DC" w:rsidR="00EF535F" w:rsidRPr="001017CB" w:rsidRDefault="00B149EB" w:rsidP="00AE3955">
      <w:pPr>
        <w:pStyle w:val="Standard"/>
        <w:jc w:val="right"/>
        <w:rPr>
          <w:rFonts w:cs="Times New Roman"/>
        </w:rPr>
      </w:pPr>
      <w:r w:rsidRPr="001017CB">
        <w:rPr>
          <w:rFonts w:cs="Times New Roman"/>
        </w:rPr>
        <w:t xml:space="preserve"> </w:t>
      </w:r>
      <w:r w:rsidR="00D371BC">
        <w:rPr>
          <w:rFonts w:cs="Times New Roman"/>
        </w:rPr>
        <w:t>Katowice</w:t>
      </w:r>
      <w:r w:rsidR="003C5086" w:rsidRPr="001017CB">
        <w:rPr>
          <w:rFonts w:cs="Times New Roman"/>
        </w:rPr>
        <w:t>, dnia</w:t>
      </w:r>
      <w:r w:rsidR="00384147" w:rsidRPr="001017CB">
        <w:rPr>
          <w:rFonts w:cs="Times New Roman"/>
        </w:rPr>
        <w:t xml:space="preserve"> </w:t>
      </w:r>
      <w:r w:rsidR="00031FFC" w:rsidRPr="00564E76">
        <w:rPr>
          <w:rFonts w:cs="Times New Roman"/>
        </w:rPr>
        <w:t>1</w:t>
      </w:r>
      <w:r w:rsidR="00564E76" w:rsidRPr="00564E76">
        <w:rPr>
          <w:rFonts w:cs="Times New Roman"/>
        </w:rPr>
        <w:t>9</w:t>
      </w:r>
      <w:r w:rsidR="008B4BF0" w:rsidRPr="00564E76">
        <w:rPr>
          <w:rFonts w:cs="Times New Roman"/>
        </w:rPr>
        <w:t>.</w:t>
      </w:r>
      <w:r w:rsidR="00C07AB1" w:rsidRPr="00564E76">
        <w:rPr>
          <w:rFonts w:cs="Times New Roman"/>
        </w:rPr>
        <w:t>1</w:t>
      </w:r>
      <w:r w:rsidR="00C6422F" w:rsidRPr="00564E76">
        <w:rPr>
          <w:rFonts w:cs="Times New Roman"/>
        </w:rPr>
        <w:t>2</w:t>
      </w:r>
      <w:r w:rsidR="008B4BF0" w:rsidRPr="00564E76">
        <w:rPr>
          <w:rFonts w:cs="Times New Roman"/>
        </w:rPr>
        <w:t>.202</w:t>
      </w:r>
      <w:r w:rsidR="001017CB" w:rsidRPr="00564E76">
        <w:rPr>
          <w:rFonts w:cs="Times New Roman"/>
        </w:rPr>
        <w:t>5</w:t>
      </w:r>
      <w:r w:rsidR="000D3C36" w:rsidRPr="001017CB">
        <w:rPr>
          <w:rFonts w:cs="Times New Roman"/>
        </w:rPr>
        <w:t xml:space="preserve"> </w:t>
      </w:r>
      <w:r w:rsidR="007472A4" w:rsidRPr="001017CB">
        <w:rPr>
          <w:rFonts w:cs="Times New Roman"/>
        </w:rPr>
        <w:t>roku</w:t>
      </w:r>
    </w:p>
    <w:p w14:paraId="3133E7BE" w14:textId="77777777" w:rsidR="00EF535F" w:rsidRPr="001017CB" w:rsidRDefault="00EF535F">
      <w:pPr>
        <w:pStyle w:val="Standard"/>
        <w:jc w:val="center"/>
        <w:rPr>
          <w:rFonts w:cs="Times New Roman"/>
        </w:rPr>
      </w:pPr>
    </w:p>
    <w:p w14:paraId="2F4E4030" w14:textId="77777777" w:rsidR="00EF535F" w:rsidRPr="001017CB" w:rsidRDefault="00EF535F">
      <w:pPr>
        <w:pStyle w:val="Standard"/>
        <w:jc w:val="center"/>
        <w:rPr>
          <w:rFonts w:cs="Times New Roman"/>
        </w:rPr>
      </w:pPr>
    </w:p>
    <w:p w14:paraId="680134F2" w14:textId="77777777" w:rsidR="00EF535F" w:rsidRPr="001017CB" w:rsidRDefault="00EF535F">
      <w:pPr>
        <w:pStyle w:val="Standard"/>
        <w:jc w:val="center"/>
        <w:rPr>
          <w:rFonts w:cs="Times New Roman"/>
        </w:rPr>
      </w:pPr>
    </w:p>
    <w:p w14:paraId="11591B02" w14:textId="77777777" w:rsidR="00EF535F" w:rsidRPr="001017CB" w:rsidRDefault="00EF535F">
      <w:pPr>
        <w:pStyle w:val="Standard"/>
        <w:jc w:val="center"/>
        <w:rPr>
          <w:rFonts w:cs="Times New Roman"/>
        </w:rPr>
      </w:pPr>
    </w:p>
    <w:p w14:paraId="226DCF34" w14:textId="77777777" w:rsidR="00EF535F" w:rsidRPr="001017CB" w:rsidRDefault="00EF535F">
      <w:pPr>
        <w:pStyle w:val="Standard"/>
        <w:jc w:val="center"/>
        <w:rPr>
          <w:rFonts w:cs="Times New Roman"/>
        </w:rPr>
      </w:pPr>
    </w:p>
    <w:p w14:paraId="69B2CF8F" w14:textId="77777777" w:rsidR="00EF535F" w:rsidRPr="001017CB" w:rsidRDefault="00EF535F">
      <w:pPr>
        <w:pStyle w:val="Standard"/>
        <w:jc w:val="center"/>
        <w:rPr>
          <w:rFonts w:cs="Times New Roman"/>
        </w:rPr>
      </w:pPr>
    </w:p>
    <w:p w14:paraId="0BD1A0B5" w14:textId="77777777" w:rsidR="00EF535F" w:rsidRPr="001017CB" w:rsidRDefault="00EF535F">
      <w:pPr>
        <w:pStyle w:val="Standard"/>
        <w:jc w:val="center"/>
        <w:rPr>
          <w:rFonts w:cs="Times New Roman"/>
        </w:rPr>
      </w:pPr>
    </w:p>
    <w:p w14:paraId="040EE79F" w14:textId="77777777" w:rsidR="00EF535F" w:rsidRPr="001017CB" w:rsidRDefault="00EF535F">
      <w:pPr>
        <w:pStyle w:val="Standard"/>
        <w:jc w:val="center"/>
        <w:rPr>
          <w:rFonts w:cs="Times New Roman"/>
        </w:rPr>
      </w:pPr>
    </w:p>
    <w:p w14:paraId="4AD86427" w14:textId="77777777" w:rsidR="00EF535F" w:rsidRPr="001017CB" w:rsidRDefault="00EF535F">
      <w:pPr>
        <w:pStyle w:val="Standard"/>
        <w:jc w:val="center"/>
        <w:rPr>
          <w:rFonts w:cs="Times New Roman"/>
        </w:rPr>
      </w:pPr>
    </w:p>
    <w:p w14:paraId="6A86F825" w14:textId="77777777" w:rsidR="00EF535F" w:rsidRPr="001017CB" w:rsidRDefault="00EF535F">
      <w:pPr>
        <w:pStyle w:val="Standard"/>
        <w:jc w:val="center"/>
        <w:rPr>
          <w:rFonts w:cs="Times New Roman"/>
        </w:rPr>
      </w:pPr>
    </w:p>
    <w:p w14:paraId="56EA8453" w14:textId="77777777" w:rsidR="00EF535F" w:rsidRPr="001017CB" w:rsidRDefault="00EF535F">
      <w:pPr>
        <w:pStyle w:val="Standard"/>
        <w:jc w:val="center"/>
        <w:rPr>
          <w:rFonts w:cs="Times New Roman"/>
        </w:rPr>
      </w:pPr>
    </w:p>
    <w:p w14:paraId="7DE338AB" w14:textId="77777777" w:rsidR="00EF535F" w:rsidRPr="001017CB" w:rsidRDefault="00EF535F">
      <w:pPr>
        <w:pStyle w:val="Standard"/>
        <w:jc w:val="center"/>
        <w:rPr>
          <w:rFonts w:cs="Times New Roman"/>
        </w:rPr>
      </w:pPr>
    </w:p>
    <w:p w14:paraId="1101F421" w14:textId="77777777" w:rsidR="00EF535F" w:rsidRPr="001017CB" w:rsidRDefault="00EF535F">
      <w:pPr>
        <w:pStyle w:val="Standard"/>
        <w:jc w:val="center"/>
        <w:rPr>
          <w:rFonts w:cs="Times New Roman"/>
        </w:rPr>
      </w:pPr>
    </w:p>
    <w:p w14:paraId="12FF6125" w14:textId="77777777" w:rsidR="00EF535F" w:rsidRPr="001017CB" w:rsidRDefault="00EF535F">
      <w:pPr>
        <w:pStyle w:val="Standard"/>
        <w:jc w:val="center"/>
        <w:rPr>
          <w:rFonts w:cs="Times New Roman"/>
        </w:rPr>
      </w:pPr>
    </w:p>
    <w:p w14:paraId="6A3E8308" w14:textId="77777777" w:rsidR="00EF535F" w:rsidRPr="001017CB" w:rsidRDefault="00EF535F">
      <w:pPr>
        <w:pStyle w:val="Standard"/>
        <w:jc w:val="center"/>
        <w:rPr>
          <w:rFonts w:cs="Times New Roman"/>
        </w:rPr>
      </w:pPr>
    </w:p>
    <w:p w14:paraId="7B35CBC1" w14:textId="77777777" w:rsidR="00EF535F" w:rsidRPr="001017CB" w:rsidRDefault="00EF535F">
      <w:pPr>
        <w:pStyle w:val="Standard"/>
        <w:jc w:val="center"/>
        <w:rPr>
          <w:rFonts w:cs="Times New Roman"/>
          <w:b/>
          <w:bCs/>
        </w:rPr>
      </w:pPr>
    </w:p>
    <w:p w14:paraId="59D6A2FF" w14:textId="77777777" w:rsidR="00EF535F" w:rsidRPr="001017CB" w:rsidRDefault="00EF535F" w:rsidP="00630B8D">
      <w:pPr>
        <w:pStyle w:val="Standard"/>
        <w:rPr>
          <w:rFonts w:cs="Times New Roman"/>
          <w:b/>
          <w:bCs/>
        </w:rPr>
      </w:pPr>
    </w:p>
    <w:p w14:paraId="185145D8" w14:textId="77777777" w:rsidR="002A79B4" w:rsidRPr="001017CB" w:rsidRDefault="0016197F" w:rsidP="000D3C36">
      <w:pPr>
        <w:pStyle w:val="Standard"/>
        <w:jc w:val="center"/>
        <w:rPr>
          <w:rFonts w:cs="Times New Roman"/>
          <w:b/>
          <w:bCs/>
        </w:rPr>
      </w:pPr>
      <w:r w:rsidRPr="001017CB">
        <w:rPr>
          <w:rFonts w:cs="Times New Roman"/>
          <w:b/>
          <w:bCs/>
        </w:rPr>
        <w:t xml:space="preserve">ZAPYTANIE OFERTOWE </w:t>
      </w:r>
    </w:p>
    <w:p w14:paraId="38D50F3A" w14:textId="77777777" w:rsidR="0099140E" w:rsidRPr="001017CB" w:rsidRDefault="0099140E" w:rsidP="000D3C36">
      <w:pPr>
        <w:pStyle w:val="Standard"/>
        <w:jc w:val="center"/>
        <w:rPr>
          <w:rFonts w:cs="Times New Roman"/>
          <w:b/>
          <w:bCs/>
        </w:rPr>
      </w:pPr>
    </w:p>
    <w:p w14:paraId="2C56CD37" w14:textId="03A1D293" w:rsidR="000D3C36" w:rsidRPr="001017CB" w:rsidRDefault="00221213" w:rsidP="00644DE4">
      <w:pPr>
        <w:pStyle w:val="Standard"/>
        <w:jc w:val="center"/>
        <w:rPr>
          <w:rFonts w:cs="Times New Roman"/>
          <w:b/>
          <w:bCs/>
        </w:rPr>
      </w:pPr>
      <w:r>
        <w:rPr>
          <w:rFonts w:cs="Times New Roman"/>
        </w:rPr>
        <w:t>n</w:t>
      </w:r>
      <w:r w:rsidR="002A79B4" w:rsidRPr="00E709AB">
        <w:rPr>
          <w:rFonts w:cs="Times New Roman"/>
        </w:rPr>
        <w:t>a</w:t>
      </w:r>
      <w:r>
        <w:rPr>
          <w:rFonts w:cs="Times New Roman"/>
        </w:rPr>
        <w:t xml:space="preserve"> zakup</w:t>
      </w:r>
      <w:r w:rsidR="00F2231F">
        <w:rPr>
          <w:rFonts w:cs="Times New Roman"/>
        </w:rPr>
        <w:t xml:space="preserve"> i dostawę</w:t>
      </w:r>
      <w:r>
        <w:rPr>
          <w:rFonts w:cs="Times New Roman"/>
        </w:rPr>
        <w:t xml:space="preserve">: </w:t>
      </w:r>
      <w:r w:rsidR="006C1E9A">
        <w:rPr>
          <w:rFonts w:cs="Times New Roman"/>
          <w:b/>
          <w:bCs/>
        </w:rPr>
        <w:t>desek do surfowania</w:t>
      </w:r>
    </w:p>
    <w:p w14:paraId="3EFD7AC9" w14:textId="77777777" w:rsidR="0099140E" w:rsidRDefault="0099140E" w:rsidP="0099140E">
      <w:pPr>
        <w:pStyle w:val="Standard"/>
        <w:jc w:val="center"/>
        <w:rPr>
          <w:rFonts w:cs="Times New Roman"/>
          <w:b/>
          <w:bCs/>
        </w:rPr>
      </w:pPr>
    </w:p>
    <w:p w14:paraId="75521613" w14:textId="77777777" w:rsidR="00434827" w:rsidRPr="001017CB" w:rsidRDefault="00434827" w:rsidP="0099140E">
      <w:pPr>
        <w:pStyle w:val="Standard"/>
        <w:jc w:val="center"/>
        <w:rPr>
          <w:rFonts w:cs="Times New Roman"/>
          <w:b/>
          <w:bCs/>
        </w:rPr>
      </w:pPr>
    </w:p>
    <w:p w14:paraId="71C2F29B" w14:textId="0D655BA7" w:rsidR="00EF535F" w:rsidRPr="001017CB" w:rsidRDefault="00A17029" w:rsidP="00272D98">
      <w:pPr>
        <w:pStyle w:val="Standard"/>
        <w:jc w:val="center"/>
        <w:rPr>
          <w:rFonts w:cs="Times New Roman"/>
        </w:rPr>
      </w:pPr>
      <w:r w:rsidRPr="001017CB">
        <w:rPr>
          <w:rFonts w:cs="Times New Roman"/>
        </w:rPr>
        <w:t>OZNACZENIE SPRAWY</w:t>
      </w:r>
      <w:r w:rsidR="00E709AB">
        <w:rPr>
          <w:rFonts w:cs="Times New Roman"/>
        </w:rPr>
        <w:t>:</w:t>
      </w:r>
      <w:r w:rsidRPr="001017CB">
        <w:rPr>
          <w:rFonts w:cs="Times New Roman"/>
        </w:rPr>
        <w:t xml:space="preserve"> </w:t>
      </w:r>
      <w:sdt>
        <w:sdtPr>
          <w:rPr>
            <w:rFonts w:cs="Times New Roman"/>
            <w:b/>
            <w:bCs/>
            <w:kern w:val="0"/>
            <w:sz w:val="22"/>
            <w:szCs w:val="22"/>
          </w:rPr>
          <w:alias w:val="Słowa kluczowe"/>
          <w:id w:val="11183289"/>
          <w:placeholder>
            <w:docPart w:val="29121E97EDD24194B5DF736BB38F540B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Content>
          <w:r w:rsidR="006C1E9A">
            <w:rPr>
              <w:rFonts w:cs="Times New Roman"/>
              <w:b/>
              <w:bCs/>
              <w:kern w:val="0"/>
              <w:sz w:val="22"/>
              <w:szCs w:val="22"/>
            </w:rPr>
            <w:t>2</w:t>
          </w:r>
          <w:r w:rsidR="000D3C36" w:rsidRPr="001017CB">
            <w:rPr>
              <w:rFonts w:cs="Times New Roman"/>
              <w:b/>
              <w:bCs/>
              <w:kern w:val="0"/>
              <w:sz w:val="22"/>
              <w:szCs w:val="22"/>
            </w:rPr>
            <w:t>/202</w:t>
          </w:r>
          <w:r w:rsidR="0099140E" w:rsidRPr="001017CB">
            <w:rPr>
              <w:rFonts w:cs="Times New Roman"/>
              <w:b/>
              <w:bCs/>
              <w:kern w:val="0"/>
              <w:sz w:val="22"/>
              <w:szCs w:val="22"/>
            </w:rPr>
            <w:t>5</w:t>
          </w:r>
          <w:r w:rsidR="000D3C36" w:rsidRPr="001017CB">
            <w:rPr>
              <w:rFonts w:cs="Times New Roman"/>
              <w:b/>
              <w:bCs/>
              <w:kern w:val="0"/>
              <w:sz w:val="22"/>
              <w:szCs w:val="22"/>
            </w:rPr>
            <w:t>/</w:t>
          </w:r>
          <w:r w:rsidR="00221213">
            <w:rPr>
              <w:rFonts w:cs="Times New Roman"/>
              <w:b/>
              <w:bCs/>
              <w:kern w:val="0"/>
              <w:sz w:val="22"/>
              <w:szCs w:val="22"/>
            </w:rPr>
            <w:t>KPO</w:t>
          </w:r>
        </w:sdtContent>
      </w:sdt>
    </w:p>
    <w:p w14:paraId="5EE215AC" w14:textId="77777777" w:rsidR="00D82777" w:rsidRPr="001017CB" w:rsidRDefault="00D82777" w:rsidP="00684ECF">
      <w:pPr>
        <w:pStyle w:val="Standard"/>
        <w:jc w:val="center"/>
        <w:rPr>
          <w:rFonts w:cs="Times New Roman"/>
        </w:rPr>
      </w:pPr>
    </w:p>
    <w:p w14:paraId="226660F2" w14:textId="14EB38B4" w:rsidR="00D82777" w:rsidRPr="001017CB" w:rsidRDefault="00D82777" w:rsidP="00684ECF">
      <w:pPr>
        <w:pStyle w:val="Standard"/>
        <w:jc w:val="center"/>
        <w:rPr>
          <w:rFonts w:cs="Times New Roman"/>
        </w:rPr>
      </w:pPr>
    </w:p>
    <w:p w14:paraId="4CA1E840" w14:textId="17382828" w:rsidR="00D82777" w:rsidRDefault="00D12C27" w:rsidP="00684ECF">
      <w:pPr>
        <w:pStyle w:val="Standard"/>
        <w:jc w:val="center"/>
        <w:rPr>
          <w:rFonts w:cs="Times New Roman"/>
        </w:rPr>
      </w:pPr>
      <w:r w:rsidRPr="00D12C27">
        <w:rPr>
          <w:rFonts w:cs="Times New Roman"/>
          <w:u w:val="single"/>
        </w:rPr>
        <w:t>DANE ZAMAWIAJĄCEGO</w:t>
      </w:r>
      <w:r>
        <w:rPr>
          <w:rFonts w:cs="Times New Roman"/>
        </w:rPr>
        <w:t>:</w:t>
      </w:r>
    </w:p>
    <w:p w14:paraId="53D4245A" w14:textId="51E38FB7" w:rsidR="00221213" w:rsidRPr="00221213" w:rsidRDefault="009947F3" w:rsidP="00221213">
      <w:pPr>
        <w:pStyle w:val="Standard"/>
        <w:ind w:firstLine="360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GASTRO MIX Sp. z o.o.</w:t>
      </w:r>
    </w:p>
    <w:p w14:paraId="0C83655E" w14:textId="7BFD9D77" w:rsidR="00221213" w:rsidRPr="00221213" w:rsidRDefault="009947F3" w:rsidP="00221213">
      <w:pPr>
        <w:pStyle w:val="Standard"/>
        <w:ind w:firstLine="360"/>
        <w:jc w:val="center"/>
        <w:rPr>
          <w:rFonts w:cs="Times New Roman"/>
        </w:rPr>
      </w:pPr>
      <w:r>
        <w:rPr>
          <w:rFonts w:cs="Times New Roman"/>
        </w:rPr>
        <w:t>Ul. Storczyków</w:t>
      </w:r>
      <w:r w:rsidR="00221213" w:rsidRPr="00221213">
        <w:rPr>
          <w:rFonts w:cs="Times New Roman"/>
        </w:rPr>
        <w:t xml:space="preserve"> </w:t>
      </w:r>
      <w:r>
        <w:rPr>
          <w:rFonts w:cs="Times New Roman"/>
        </w:rPr>
        <w:t>32A</w:t>
      </w:r>
    </w:p>
    <w:p w14:paraId="1752BA4A" w14:textId="0EB30C90" w:rsidR="00221213" w:rsidRPr="00221213" w:rsidRDefault="009947F3" w:rsidP="00221213">
      <w:pPr>
        <w:pStyle w:val="Standard"/>
        <w:ind w:firstLine="360"/>
        <w:jc w:val="center"/>
        <w:rPr>
          <w:rFonts w:cs="Times New Roman"/>
        </w:rPr>
      </w:pPr>
      <w:r w:rsidRPr="009947F3">
        <w:rPr>
          <w:rFonts w:cs="Times New Roman"/>
        </w:rPr>
        <w:t>40-748</w:t>
      </w:r>
      <w:r w:rsidR="00221213" w:rsidRPr="00221213">
        <w:rPr>
          <w:rFonts w:cs="Times New Roman"/>
        </w:rPr>
        <w:t xml:space="preserve"> </w:t>
      </w:r>
      <w:r>
        <w:rPr>
          <w:rFonts w:cs="Times New Roman"/>
        </w:rPr>
        <w:t>Katowice</w:t>
      </w:r>
    </w:p>
    <w:p w14:paraId="3DC0F7D3" w14:textId="6BBFB688" w:rsidR="00E709AB" w:rsidRPr="001017CB" w:rsidRDefault="00E709AB" w:rsidP="00221213">
      <w:pPr>
        <w:pStyle w:val="Standard"/>
        <w:ind w:firstLine="360"/>
        <w:jc w:val="center"/>
        <w:rPr>
          <w:rFonts w:cs="Times New Roman"/>
          <w:b/>
        </w:rPr>
      </w:pPr>
      <w:r w:rsidRPr="00D12C27">
        <w:rPr>
          <w:rFonts w:cs="Times New Roman"/>
          <w:bCs/>
        </w:rPr>
        <w:t xml:space="preserve">NIP: </w:t>
      </w:r>
      <w:r w:rsidR="009947F3" w:rsidRPr="009947F3">
        <w:rPr>
          <w:rFonts w:cs="Times New Roman"/>
          <w:bCs/>
        </w:rPr>
        <w:t>5472166880</w:t>
      </w:r>
    </w:p>
    <w:p w14:paraId="29C8D46F" w14:textId="77777777" w:rsidR="00D12C27" w:rsidRPr="001017CB" w:rsidRDefault="00D12C27" w:rsidP="00D12C27">
      <w:pPr>
        <w:pStyle w:val="Standard"/>
        <w:jc w:val="center"/>
        <w:rPr>
          <w:rFonts w:cs="Times New Roman"/>
        </w:rPr>
      </w:pPr>
    </w:p>
    <w:p w14:paraId="7A57ABE6" w14:textId="1B2A0857" w:rsidR="00D82777" w:rsidRPr="001017CB" w:rsidRDefault="00D82777">
      <w:pPr>
        <w:widowControl/>
        <w:suppressAutoHyphens w:val="0"/>
        <w:autoSpaceDN/>
        <w:textAlignment w:val="auto"/>
        <w:rPr>
          <w:rFonts w:cs="Times New Roman"/>
        </w:rPr>
      </w:pPr>
      <w:r w:rsidRPr="001017CB">
        <w:rPr>
          <w:rFonts w:cs="Times New Roman"/>
        </w:rPr>
        <w:br w:type="page"/>
      </w:r>
    </w:p>
    <w:p w14:paraId="106A8FCB" w14:textId="210A8493" w:rsidR="00EF535F" w:rsidRPr="001017CB" w:rsidRDefault="00EF535F" w:rsidP="00221213">
      <w:pPr>
        <w:pStyle w:val="Standard"/>
        <w:jc w:val="both"/>
        <w:rPr>
          <w:rFonts w:cs="Times New Roman"/>
        </w:rPr>
      </w:pPr>
      <w:r w:rsidRPr="001017CB">
        <w:rPr>
          <w:rFonts w:cs="Times New Roman"/>
        </w:rPr>
        <w:lastRenderedPageBreak/>
        <w:t xml:space="preserve">Przystępując do realizacji zadania w ramach </w:t>
      </w:r>
      <w:r w:rsidR="0020466F" w:rsidRPr="001017CB">
        <w:rPr>
          <w:rFonts w:cs="Times New Roman"/>
        </w:rPr>
        <w:t xml:space="preserve">opisanego poniżej </w:t>
      </w:r>
      <w:r w:rsidRPr="001017CB">
        <w:rPr>
          <w:rFonts w:cs="Times New Roman"/>
        </w:rPr>
        <w:t xml:space="preserve">projektu </w:t>
      </w:r>
      <w:r w:rsidR="00E94D45" w:rsidRPr="001017CB">
        <w:rPr>
          <w:rFonts w:cs="Times New Roman"/>
        </w:rPr>
        <w:t xml:space="preserve">firma </w:t>
      </w:r>
      <w:r w:rsidR="009947F3">
        <w:rPr>
          <w:rFonts w:cs="Times New Roman"/>
        </w:rPr>
        <w:t>GASTRO MIX Sp.</w:t>
      </w:r>
      <w:r w:rsidR="00FE1E34">
        <w:rPr>
          <w:rFonts w:cs="Times New Roman"/>
        </w:rPr>
        <w:t xml:space="preserve"> </w:t>
      </w:r>
      <w:r w:rsidR="009947F3">
        <w:rPr>
          <w:rFonts w:cs="Times New Roman"/>
        </w:rPr>
        <w:t>z o.o.</w:t>
      </w:r>
      <w:r w:rsidR="00221213" w:rsidRPr="00221213">
        <w:rPr>
          <w:rFonts w:cs="Times New Roman"/>
        </w:rPr>
        <w:t xml:space="preserve"> </w:t>
      </w:r>
      <w:r w:rsidR="00401BC6" w:rsidRPr="001017CB">
        <w:rPr>
          <w:rFonts w:cs="Times New Roman"/>
        </w:rPr>
        <w:t xml:space="preserve">zaprasza do złożenia oferty na </w:t>
      </w:r>
      <w:r w:rsidR="00EA0FBA" w:rsidRPr="001017CB">
        <w:rPr>
          <w:rFonts w:cs="Times New Roman"/>
        </w:rPr>
        <w:t>przedstawion</w:t>
      </w:r>
      <w:r w:rsidR="00AE7315" w:rsidRPr="001017CB">
        <w:rPr>
          <w:rFonts w:cs="Times New Roman"/>
        </w:rPr>
        <w:t>e</w:t>
      </w:r>
      <w:r w:rsidR="00EA0FBA" w:rsidRPr="001017CB">
        <w:rPr>
          <w:rFonts w:cs="Times New Roman"/>
        </w:rPr>
        <w:t xml:space="preserve"> poniżej </w:t>
      </w:r>
      <w:r w:rsidR="00AE7315" w:rsidRPr="001017CB">
        <w:rPr>
          <w:rFonts w:cs="Times New Roman"/>
        </w:rPr>
        <w:t>zamówienie.</w:t>
      </w:r>
    </w:p>
    <w:p w14:paraId="631B0E53" w14:textId="77777777" w:rsidR="00EF535F" w:rsidRDefault="00EF535F" w:rsidP="0007019A">
      <w:pPr>
        <w:pStyle w:val="Standard"/>
        <w:ind w:left="426"/>
        <w:jc w:val="both"/>
        <w:rPr>
          <w:rFonts w:cs="Times New Roman"/>
          <w:sz w:val="16"/>
          <w:szCs w:val="16"/>
        </w:rPr>
      </w:pPr>
    </w:p>
    <w:p w14:paraId="2F50C137" w14:textId="77777777" w:rsidR="00EE69D3" w:rsidRPr="001017CB" w:rsidRDefault="00EE69D3" w:rsidP="0007019A">
      <w:pPr>
        <w:pStyle w:val="Standard"/>
        <w:ind w:left="426"/>
        <w:jc w:val="both"/>
        <w:rPr>
          <w:rFonts w:cs="Times New Roman"/>
          <w:sz w:val="16"/>
          <w:szCs w:val="16"/>
        </w:rPr>
      </w:pPr>
    </w:p>
    <w:p w14:paraId="20016D1B" w14:textId="77777777" w:rsidR="00EF535F" w:rsidRPr="001017CB" w:rsidRDefault="00EF535F" w:rsidP="00382D6F">
      <w:pPr>
        <w:pStyle w:val="Standard"/>
        <w:numPr>
          <w:ilvl w:val="0"/>
          <w:numId w:val="4"/>
        </w:numPr>
        <w:rPr>
          <w:rFonts w:cs="Times New Roman"/>
        </w:rPr>
      </w:pPr>
      <w:r w:rsidRPr="001017CB">
        <w:rPr>
          <w:rFonts w:cs="Times New Roman"/>
          <w:b/>
          <w:bCs/>
        </w:rPr>
        <w:t>INFORMACJE OGÓLNE:</w:t>
      </w:r>
    </w:p>
    <w:p w14:paraId="4899753D" w14:textId="07FC3E7E" w:rsidR="00E713F3" w:rsidRPr="001017CB" w:rsidRDefault="00E87D1C" w:rsidP="009947F3">
      <w:pPr>
        <w:pStyle w:val="Standard"/>
        <w:jc w:val="both"/>
        <w:rPr>
          <w:rFonts w:cs="Times New Roman"/>
        </w:rPr>
      </w:pPr>
      <w:r w:rsidRPr="001017CB">
        <w:rPr>
          <w:rFonts w:cs="Times New Roman"/>
        </w:rPr>
        <w:t xml:space="preserve">1. </w:t>
      </w:r>
      <w:r w:rsidR="00E029A3" w:rsidRPr="001017CB">
        <w:rPr>
          <w:rFonts w:cs="Times New Roman"/>
        </w:rPr>
        <w:t xml:space="preserve">Zamówienie jest współfinansowane </w:t>
      </w:r>
      <w:r w:rsidR="007007FE" w:rsidRPr="001017CB">
        <w:rPr>
          <w:rFonts w:cs="Times New Roman"/>
        </w:rPr>
        <w:t xml:space="preserve">w ramach programu: </w:t>
      </w:r>
      <w:r w:rsidR="00221213" w:rsidRPr="00221213">
        <w:rPr>
          <w:rFonts w:cs="Times New Roman"/>
        </w:rPr>
        <w:t>Krajowy Plan Odbudowy i Zwiększania Odporności, działanie A1.2.1 Inwestycje dla przedsiębiorstw w produkty, usługi i kompetencje pracowników oraz kadry związane z dywersyfikacją działalności w ramach projektu</w:t>
      </w:r>
      <w:r w:rsidR="00221213">
        <w:rPr>
          <w:rFonts w:cs="Times New Roman"/>
        </w:rPr>
        <w:t xml:space="preserve"> </w:t>
      </w:r>
      <w:r w:rsidR="00E029A3" w:rsidRPr="001017CB">
        <w:rPr>
          <w:rFonts w:cs="Times New Roman"/>
        </w:rPr>
        <w:t>pn. „</w:t>
      </w:r>
      <w:r w:rsidR="009947F3" w:rsidRPr="009947F3">
        <w:rPr>
          <w:rFonts w:cs="Times New Roman"/>
        </w:rPr>
        <w:t>Inwestycja w rozwój i uodpornienie na sytuacje kryzysowe działalności przedsiębiorstwa</w:t>
      </w:r>
      <w:r w:rsidR="009947F3">
        <w:rPr>
          <w:rFonts w:cs="Times New Roman"/>
        </w:rPr>
        <w:t xml:space="preserve"> </w:t>
      </w:r>
      <w:r w:rsidR="009947F3" w:rsidRPr="009947F3">
        <w:rPr>
          <w:rFonts w:cs="Times New Roman"/>
        </w:rPr>
        <w:t>GASTRO MIX Sp. z o.o. realizowana w województwie śląskim</w:t>
      </w:r>
      <w:r w:rsidR="00C33704" w:rsidRPr="001017CB">
        <w:rPr>
          <w:rFonts w:cs="Times New Roman"/>
        </w:rPr>
        <w:t>”</w:t>
      </w:r>
      <w:r w:rsidR="008B40F1" w:rsidRPr="001017CB">
        <w:rPr>
          <w:rFonts w:cs="Times New Roman"/>
        </w:rPr>
        <w:t>.</w:t>
      </w:r>
    </w:p>
    <w:p w14:paraId="7A66F4FC" w14:textId="585C6D47" w:rsidR="00517F92" w:rsidRDefault="00E87D1C" w:rsidP="00E87D1C">
      <w:pPr>
        <w:pStyle w:val="Standard"/>
        <w:jc w:val="both"/>
        <w:rPr>
          <w:rFonts w:eastAsia="Times New Roman" w:cs="Times New Roman"/>
          <w:kern w:val="0"/>
          <w:lang w:eastAsia="pl-PL" w:bidi="ar-SA"/>
        </w:rPr>
      </w:pPr>
      <w:r w:rsidRPr="001017CB">
        <w:rPr>
          <w:rFonts w:eastAsia="Times New Roman" w:cs="Times New Roman"/>
          <w:kern w:val="0"/>
          <w:lang w:eastAsia="pl-PL" w:bidi="ar-SA"/>
        </w:rPr>
        <w:t xml:space="preserve">2. </w:t>
      </w:r>
      <w:r w:rsidR="00517F92" w:rsidRPr="00517F92">
        <w:rPr>
          <w:rFonts w:eastAsia="Times New Roman" w:cs="Times New Roman"/>
          <w:kern w:val="0"/>
          <w:lang w:eastAsia="pl-PL" w:bidi="ar-SA"/>
        </w:rPr>
        <w:t xml:space="preserve">Głównym celem projektu jest </w:t>
      </w:r>
      <w:r w:rsidR="00FE1E34">
        <w:rPr>
          <w:rFonts w:eastAsia="Times New Roman" w:cs="Times New Roman"/>
          <w:kern w:val="0"/>
          <w:lang w:eastAsia="pl-PL" w:bidi="ar-SA"/>
        </w:rPr>
        <w:t>rozszerzenie</w:t>
      </w:r>
      <w:r w:rsidR="00517F92" w:rsidRPr="00517F92">
        <w:rPr>
          <w:rFonts w:eastAsia="Times New Roman" w:cs="Times New Roman"/>
          <w:kern w:val="0"/>
          <w:lang w:eastAsia="pl-PL" w:bidi="ar-SA"/>
        </w:rPr>
        <w:t xml:space="preserve"> oferty przedsiębiorstwa, co w konsekwencji przyczyni się do zwiększenia jego odporności na sytuacje kryzysowe, takie jak pandemia.</w:t>
      </w:r>
    </w:p>
    <w:p w14:paraId="6B76A88F" w14:textId="3E21ADBE" w:rsidR="00434827" w:rsidRDefault="00434827" w:rsidP="00E87D1C">
      <w:pPr>
        <w:pStyle w:val="Standard"/>
        <w:jc w:val="both"/>
        <w:rPr>
          <w:rFonts w:eastAsia="Times New Roman" w:cs="Times New Roman"/>
          <w:kern w:val="0"/>
          <w:lang w:eastAsia="pl-PL" w:bidi="ar-SA"/>
        </w:rPr>
      </w:pPr>
      <w:r>
        <w:rPr>
          <w:rFonts w:eastAsia="Times New Roman" w:cs="Times New Roman"/>
          <w:kern w:val="0"/>
          <w:lang w:eastAsia="pl-PL" w:bidi="ar-SA"/>
        </w:rPr>
        <w:t>3. Celem zamówienia jest zakup</w:t>
      </w:r>
      <w:r w:rsidR="00AD2B4E">
        <w:rPr>
          <w:rFonts w:eastAsia="Times New Roman" w:cs="Times New Roman"/>
          <w:kern w:val="0"/>
          <w:lang w:eastAsia="pl-PL" w:bidi="ar-SA"/>
        </w:rPr>
        <w:t xml:space="preserve"> i dostawa</w:t>
      </w:r>
      <w:r w:rsidR="00517F92">
        <w:rPr>
          <w:rFonts w:eastAsia="Times New Roman" w:cs="Times New Roman"/>
          <w:kern w:val="0"/>
          <w:lang w:eastAsia="pl-PL" w:bidi="ar-SA"/>
        </w:rPr>
        <w:t xml:space="preserve">: </w:t>
      </w:r>
      <w:r w:rsidR="006C1E9A">
        <w:rPr>
          <w:rFonts w:eastAsia="Times New Roman" w:cs="Times New Roman"/>
          <w:kern w:val="0"/>
          <w:lang w:eastAsia="pl-PL" w:bidi="ar-SA"/>
        </w:rPr>
        <w:t>desek do surfowania</w:t>
      </w:r>
      <w:r>
        <w:rPr>
          <w:rFonts w:eastAsia="Times New Roman" w:cs="Times New Roman"/>
          <w:kern w:val="0"/>
          <w:lang w:eastAsia="pl-PL" w:bidi="ar-SA"/>
        </w:rPr>
        <w:t xml:space="preserve">, dzięki czemu firma </w:t>
      </w:r>
      <w:r w:rsidR="009947F3">
        <w:rPr>
          <w:rFonts w:eastAsia="Times New Roman" w:cs="Times New Roman"/>
          <w:kern w:val="0"/>
          <w:lang w:eastAsia="pl-PL" w:bidi="ar-SA"/>
        </w:rPr>
        <w:t>uruchomi wypożyczalnię sprzętu rekreacyjnego</w:t>
      </w:r>
      <w:r w:rsidR="00517F92">
        <w:rPr>
          <w:rFonts w:eastAsia="Times New Roman" w:cs="Times New Roman"/>
          <w:kern w:val="0"/>
          <w:lang w:eastAsia="pl-PL" w:bidi="ar-SA"/>
        </w:rPr>
        <w:t>.</w:t>
      </w:r>
    </w:p>
    <w:p w14:paraId="50B75F0B" w14:textId="4077F291" w:rsidR="00EF535F" w:rsidRDefault="00EF535F" w:rsidP="00E713F3">
      <w:pPr>
        <w:pStyle w:val="Standard"/>
        <w:ind w:left="360"/>
        <w:jc w:val="both"/>
        <w:rPr>
          <w:rFonts w:cs="Times New Roman"/>
        </w:rPr>
      </w:pPr>
    </w:p>
    <w:p w14:paraId="7195821D" w14:textId="77777777" w:rsidR="007972B9" w:rsidRPr="001017CB" w:rsidRDefault="007972B9" w:rsidP="00E713F3">
      <w:pPr>
        <w:pStyle w:val="Standard"/>
        <w:ind w:left="360"/>
        <w:jc w:val="both"/>
        <w:rPr>
          <w:rFonts w:cs="Times New Roman"/>
          <w:sz w:val="16"/>
          <w:szCs w:val="16"/>
        </w:rPr>
      </w:pPr>
    </w:p>
    <w:p w14:paraId="425F8CF9" w14:textId="73469134" w:rsidR="00840B54" w:rsidRPr="00A148FE" w:rsidRDefault="00EF535F" w:rsidP="00A148FE">
      <w:pPr>
        <w:pStyle w:val="Standard"/>
        <w:numPr>
          <w:ilvl w:val="0"/>
          <w:numId w:val="4"/>
        </w:numPr>
        <w:rPr>
          <w:rFonts w:cs="Times New Roman"/>
        </w:rPr>
      </w:pPr>
      <w:r w:rsidRPr="001017CB">
        <w:rPr>
          <w:rFonts w:cs="Times New Roman"/>
          <w:b/>
          <w:bCs/>
        </w:rPr>
        <w:t>OPIS PRZEDMIOTU ZAMÓWIENIA:</w:t>
      </w:r>
    </w:p>
    <w:p w14:paraId="4DE03EAA" w14:textId="05B08639" w:rsidR="00E713F3" w:rsidRPr="001017CB" w:rsidRDefault="00DE41EA" w:rsidP="00DE41EA">
      <w:pPr>
        <w:widowControl/>
        <w:suppressAutoHyphens w:val="0"/>
        <w:autoSpaceDN/>
        <w:jc w:val="both"/>
        <w:rPr>
          <w:rFonts w:eastAsia="Times New Roman" w:cs="Times New Roman"/>
          <w:kern w:val="0"/>
          <w:lang w:eastAsia="pl-PL" w:bidi="ar-SA"/>
        </w:rPr>
      </w:pPr>
      <w:r>
        <w:rPr>
          <w:rFonts w:eastAsia="Times New Roman" w:cs="Times New Roman"/>
          <w:kern w:val="0"/>
          <w:lang w:eastAsia="pl-PL" w:bidi="ar-SA"/>
        </w:rPr>
        <w:t xml:space="preserve">1. </w:t>
      </w:r>
      <w:r w:rsidR="007970A6" w:rsidRPr="007970A6">
        <w:rPr>
          <w:rFonts w:eastAsia="Times New Roman" w:cs="Times New Roman"/>
          <w:kern w:val="0"/>
          <w:lang w:eastAsia="pl-PL" w:bidi="ar-SA"/>
        </w:rPr>
        <w:t>Przedmiotem zamówienia jest</w:t>
      </w:r>
      <w:r w:rsidR="007970A6">
        <w:rPr>
          <w:rFonts w:eastAsia="Times New Roman" w:cs="Times New Roman"/>
          <w:kern w:val="0"/>
          <w:lang w:eastAsia="pl-PL" w:bidi="ar-SA"/>
        </w:rPr>
        <w:t xml:space="preserve"> </w:t>
      </w:r>
      <w:r w:rsidR="00517F92">
        <w:rPr>
          <w:rFonts w:eastAsia="Times New Roman" w:cs="Times New Roman"/>
          <w:kern w:val="0"/>
          <w:lang w:eastAsia="pl-PL" w:bidi="ar-SA"/>
        </w:rPr>
        <w:t>zakup</w:t>
      </w:r>
      <w:r w:rsidR="00E713F3" w:rsidRPr="001017CB">
        <w:rPr>
          <w:rFonts w:eastAsia="Times New Roman" w:cs="Times New Roman"/>
          <w:kern w:val="0"/>
          <w:lang w:eastAsia="pl-PL" w:bidi="ar-SA"/>
        </w:rPr>
        <w:t>:</w:t>
      </w:r>
    </w:p>
    <w:p w14:paraId="583F6741" w14:textId="77777777" w:rsidR="00517F92" w:rsidRDefault="00517F92" w:rsidP="00E713F3">
      <w:pPr>
        <w:widowControl/>
        <w:suppressAutoHyphens w:val="0"/>
        <w:autoSpaceDN/>
        <w:textAlignment w:val="auto"/>
        <w:rPr>
          <w:rFonts w:eastAsia="Times New Roman" w:cs="Times New Roman"/>
          <w:kern w:val="0"/>
          <w:lang w:eastAsia="pl-PL" w:bidi="ar-SA"/>
        </w:rPr>
      </w:pPr>
    </w:p>
    <w:p w14:paraId="691D1EE7" w14:textId="6C1AAFC7" w:rsidR="00ED31E3" w:rsidRDefault="00ED31E3" w:rsidP="00ED31E3">
      <w:pPr>
        <w:widowControl/>
        <w:suppressAutoHyphens w:val="0"/>
        <w:autoSpaceDN/>
        <w:jc w:val="both"/>
        <w:textAlignment w:val="auto"/>
        <w:rPr>
          <w:rFonts w:eastAsia="Times New Roman" w:cs="Times New Roman"/>
          <w:kern w:val="0"/>
          <w:u w:val="single"/>
          <w:lang w:eastAsia="pl-PL" w:bidi="ar-SA"/>
        </w:rPr>
      </w:pPr>
      <w:r w:rsidRPr="00ED31E3">
        <w:rPr>
          <w:rFonts w:eastAsia="Times New Roman" w:cs="Times New Roman"/>
          <w:kern w:val="0"/>
          <w:u w:val="single"/>
          <w:lang w:eastAsia="pl-PL" w:bidi="ar-SA"/>
        </w:rPr>
        <w:t>Deska</w:t>
      </w:r>
      <w:r>
        <w:rPr>
          <w:rFonts w:eastAsia="Times New Roman" w:cs="Times New Roman"/>
          <w:kern w:val="0"/>
          <w:u w:val="single"/>
          <w:lang w:eastAsia="pl-PL" w:bidi="ar-SA"/>
        </w:rPr>
        <w:t xml:space="preserve"> </w:t>
      </w:r>
      <w:r w:rsidRPr="00ED31E3">
        <w:rPr>
          <w:rFonts w:eastAsia="Times New Roman" w:cs="Times New Roman"/>
          <w:kern w:val="0"/>
          <w:u w:val="single"/>
          <w:lang w:eastAsia="pl-PL" w:bidi="ar-SA"/>
        </w:rPr>
        <w:t>surfingowa</w:t>
      </w:r>
      <w:r>
        <w:rPr>
          <w:rFonts w:eastAsia="Times New Roman" w:cs="Times New Roman"/>
          <w:kern w:val="0"/>
          <w:u w:val="single"/>
          <w:lang w:eastAsia="pl-PL" w:bidi="ar-SA"/>
        </w:rPr>
        <w:t xml:space="preserve"> </w:t>
      </w:r>
      <w:r w:rsidRPr="00BE7926">
        <w:rPr>
          <w:rFonts w:eastAsia="Times New Roman" w:cs="Times New Roman"/>
          <w:kern w:val="0"/>
          <w:u w:val="single"/>
          <w:lang w:eastAsia="pl-PL" w:bidi="ar-SA"/>
        </w:rPr>
        <w:t xml:space="preserve">typu </w:t>
      </w:r>
      <w:proofErr w:type="spellStart"/>
      <w:r w:rsidRPr="00BE7926">
        <w:rPr>
          <w:rFonts w:eastAsia="Times New Roman" w:cs="Times New Roman"/>
          <w:kern w:val="0"/>
          <w:u w:val="single"/>
          <w:lang w:eastAsia="pl-PL" w:bidi="ar-SA"/>
        </w:rPr>
        <w:t>jetboard</w:t>
      </w:r>
      <w:proofErr w:type="spellEnd"/>
    </w:p>
    <w:p w14:paraId="07FB78C1" w14:textId="1E1A1179" w:rsidR="00517F92" w:rsidRPr="009947F3" w:rsidRDefault="00517F92" w:rsidP="00ED31E3">
      <w:pPr>
        <w:widowControl/>
        <w:suppressAutoHyphens w:val="0"/>
        <w:autoSpaceDN/>
        <w:jc w:val="both"/>
        <w:textAlignment w:val="auto"/>
        <w:rPr>
          <w:rFonts w:eastAsia="Times New Roman" w:cs="Times New Roman"/>
          <w:kern w:val="0"/>
          <w:u w:val="single"/>
          <w:lang w:eastAsia="pl-PL" w:bidi="ar-SA"/>
        </w:rPr>
      </w:pPr>
      <w:r w:rsidRPr="00517F92">
        <w:rPr>
          <w:rFonts w:eastAsia="Times New Roman" w:cs="Times New Roman"/>
          <w:kern w:val="0"/>
          <w:lang w:eastAsia="pl-PL" w:bidi="ar-SA"/>
        </w:rPr>
        <w:t xml:space="preserve">Podstawowe parametry techniczne: </w:t>
      </w:r>
    </w:p>
    <w:p w14:paraId="6723C3FF" w14:textId="4FDB3723" w:rsidR="007B2390" w:rsidRDefault="007B2390" w:rsidP="007B2390">
      <w:pPr>
        <w:widowControl/>
        <w:suppressAutoHyphens w:val="0"/>
        <w:autoSpaceDN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7B2390">
        <w:rPr>
          <w:rFonts w:eastAsia="Times New Roman" w:cs="Times New Roman"/>
          <w:kern w:val="0"/>
          <w:lang w:eastAsia="pl-PL" w:bidi="ar-SA"/>
        </w:rPr>
        <w:t>max prędkość serfowania 50 km/h, pojemność baterii</w:t>
      </w:r>
      <w:r w:rsidR="006400CC">
        <w:rPr>
          <w:rFonts w:eastAsia="Times New Roman" w:cs="Times New Roman"/>
          <w:kern w:val="0"/>
          <w:lang w:eastAsia="pl-PL" w:bidi="ar-SA"/>
        </w:rPr>
        <w:t xml:space="preserve"> minimum</w:t>
      </w:r>
      <w:r w:rsidRPr="007B2390">
        <w:rPr>
          <w:rFonts w:eastAsia="Times New Roman" w:cs="Times New Roman"/>
          <w:kern w:val="0"/>
          <w:lang w:eastAsia="pl-PL" w:bidi="ar-SA"/>
        </w:rPr>
        <w:t xml:space="preserve"> </w:t>
      </w:r>
      <w:r w:rsidRPr="006400CC">
        <w:rPr>
          <w:rFonts w:eastAsia="Times New Roman" w:cs="Times New Roman"/>
          <w:kern w:val="0"/>
          <w:lang w:eastAsia="pl-PL" w:bidi="ar-SA"/>
        </w:rPr>
        <w:t>3kWh</w:t>
      </w:r>
      <w:r w:rsidRPr="007B2390">
        <w:rPr>
          <w:rFonts w:eastAsia="Times New Roman" w:cs="Times New Roman"/>
          <w:kern w:val="0"/>
          <w:lang w:eastAsia="pl-PL" w:bidi="ar-SA"/>
        </w:rPr>
        <w:t>,</w:t>
      </w:r>
      <w:r>
        <w:rPr>
          <w:rFonts w:eastAsia="Times New Roman" w:cs="Times New Roman"/>
          <w:kern w:val="0"/>
          <w:lang w:eastAsia="pl-PL" w:bidi="ar-SA"/>
        </w:rPr>
        <w:t xml:space="preserve"> </w:t>
      </w:r>
      <w:r w:rsidRPr="007B2390">
        <w:rPr>
          <w:rFonts w:eastAsia="Times New Roman" w:cs="Times New Roman"/>
          <w:kern w:val="0"/>
          <w:lang w:eastAsia="pl-PL" w:bidi="ar-SA"/>
        </w:rPr>
        <w:t xml:space="preserve">funkcja </w:t>
      </w:r>
      <w:proofErr w:type="spellStart"/>
      <w:r w:rsidRPr="007B2390">
        <w:rPr>
          <w:rFonts w:eastAsia="Times New Roman" w:cs="Times New Roman"/>
          <w:kern w:val="0"/>
          <w:lang w:eastAsia="pl-PL" w:bidi="ar-SA"/>
        </w:rPr>
        <w:t>booster</w:t>
      </w:r>
      <w:proofErr w:type="spellEnd"/>
      <w:r w:rsidRPr="007B2390">
        <w:rPr>
          <w:rFonts w:eastAsia="Times New Roman" w:cs="Times New Roman"/>
          <w:kern w:val="0"/>
          <w:lang w:eastAsia="pl-PL" w:bidi="ar-SA"/>
        </w:rPr>
        <w:t>, max obciążenie 100 kg, napęd strumieniowy, napięcie poniżej 60</w:t>
      </w:r>
      <w:r>
        <w:rPr>
          <w:rFonts w:eastAsia="Times New Roman" w:cs="Times New Roman"/>
          <w:kern w:val="0"/>
          <w:lang w:eastAsia="pl-PL" w:bidi="ar-SA"/>
        </w:rPr>
        <w:t xml:space="preserve"> V.</w:t>
      </w:r>
    </w:p>
    <w:p w14:paraId="6424140D" w14:textId="724BF5DB" w:rsidR="00037BE6" w:rsidRPr="00ED31E3" w:rsidRDefault="00037BE6" w:rsidP="009947F3">
      <w:pPr>
        <w:widowControl/>
        <w:suppressAutoHyphens w:val="0"/>
        <w:autoSpaceDN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ED31E3">
        <w:rPr>
          <w:rFonts w:eastAsia="Times New Roman" w:cs="Times New Roman"/>
          <w:kern w:val="0"/>
          <w:lang w:eastAsia="pl-PL" w:bidi="ar-SA"/>
        </w:rPr>
        <w:t xml:space="preserve">Ilość: </w:t>
      </w:r>
      <w:r w:rsidR="00ED31E3" w:rsidRPr="00ED31E3">
        <w:rPr>
          <w:rFonts w:eastAsia="Times New Roman" w:cs="Times New Roman"/>
          <w:kern w:val="0"/>
          <w:lang w:eastAsia="pl-PL" w:bidi="ar-SA"/>
        </w:rPr>
        <w:t>2</w:t>
      </w:r>
      <w:r w:rsidR="009947F3" w:rsidRPr="00ED31E3">
        <w:rPr>
          <w:rFonts w:eastAsia="Times New Roman" w:cs="Times New Roman"/>
          <w:kern w:val="0"/>
          <w:lang w:eastAsia="pl-PL" w:bidi="ar-SA"/>
        </w:rPr>
        <w:t xml:space="preserve"> szt.</w:t>
      </w:r>
    </w:p>
    <w:p w14:paraId="75B262AD" w14:textId="77777777" w:rsidR="00517F92" w:rsidRPr="007B2390" w:rsidRDefault="00517F92" w:rsidP="009947F3">
      <w:pPr>
        <w:widowControl/>
        <w:suppressAutoHyphens w:val="0"/>
        <w:autoSpaceDN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</w:p>
    <w:p w14:paraId="51E55264" w14:textId="150444B4" w:rsidR="007B2390" w:rsidRPr="007B2390" w:rsidRDefault="007B2390" w:rsidP="007B2390">
      <w:pPr>
        <w:widowControl/>
        <w:suppressAutoHyphens w:val="0"/>
        <w:autoSpaceDN/>
        <w:jc w:val="both"/>
        <w:textAlignment w:val="auto"/>
        <w:rPr>
          <w:rFonts w:eastAsia="Times New Roman" w:cs="Times New Roman"/>
          <w:kern w:val="0"/>
          <w:u w:val="single"/>
          <w:lang w:eastAsia="pl-PL" w:bidi="ar-SA"/>
        </w:rPr>
      </w:pPr>
      <w:r w:rsidRPr="007B2390">
        <w:rPr>
          <w:rFonts w:eastAsia="Times New Roman" w:cs="Times New Roman"/>
          <w:kern w:val="0"/>
          <w:u w:val="single"/>
          <w:lang w:eastAsia="pl-PL" w:bidi="ar-SA"/>
        </w:rPr>
        <w:t>Deska do surfowania lewitująca</w:t>
      </w:r>
      <w:r>
        <w:rPr>
          <w:rFonts w:eastAsia="Times New Roman" w:cs="Times New Roman"/>
          <w:kern w:val="0"/>
          <w:u w:val="single"/>
          <w:lang w:eastAsia="pl-PL" w:bidi="ar-SA"/>
        </w:rPr>
        <w:t xml:space="preserve"> </w:t>
      </w:r>
      <w:proofErr w:type="spellStart"/>
      <w:r w:rsidRPr="00BE7926">
        <w:rPr>
          <w:rFonts w:eastAsia="Times New Roman" w:cs="Times New Roman"/>
          <w:kern w:val="0"/>
          <w:u w:val="single"/>
          <w:lang w:eastAsia="pl-PL" w:bidi="ar-SA"/>
        </w:rPr>
        <w:t>efoil</w:t>
      </w:r>
      <w:proofErr w:type="spellEnd"/>
    </w:p>
    <w:p w14:paraId="47B0F649" w14:textId="0F1FCC17" w:rsidR="00517F92" w:rsidRPr="009947F3" w:rsidRDefault="00517F92" w:rsidP="007B2390">
      <w:pPr>
        <w:widowControl/>
        <w:suppressAutoHyphens w:val="0"/>
        <w:autoSpaceDN/>
        <w:jc w:val="both"/>
        <w:textAlignment w:val="auto"/>
        <w:rPr>
          <w:rFonts w:eastAsia="Times New Roman" w:cs="Times New Roman"/>
          <w:kern w:val="0"/>
          <w:u w:val="single"/>
          <w:lang w:eastAsia="pl-PL" w:bidi="ar-SA"/>
        </w:rPr>
      </w:pPr>
      <w:r w:rsidRPr="00517F92">
        <w:rPr>
          <w:rFonts w:eastAsia="Times New Roman" w:cs="Times New Roman"/>
          <w:kern w:val="0"/>
          <w:lang w:eastAsia="pl-PL" w:bidi="ar-SA"/>
        </w:rPr>
        <w:t xml:space="preserve">Podstawowe parametry techniczne: </w:t>
      </w:r>
    </w:p>
    <w:p w14:paraId="04657095" w14:textId="33956CF0" w:rsidR="007B2390" w:rsidRDefault="007B2390" w:rsidP="007B2390">
      <w:pPr>
        <w:widowControl/>
        <w:suppressAutoHyphens w:val="0"/>
        <w:autoSpaceDN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BE7926">
        <w:rPr>
          <w:rFonts w:eastAsia="Times New Roman" w:cs="Times New Roman"/>
          <w:kern w:val="0"/>
          <w:lang w:eastAsia="pl-PL" w:bidi="ar-SA"/>
        </w:rPr>
        <w:t xml:space="preserve">typ </w:t>
      </w:r>
      <w:proofErr w:type="spellStart"/>
      <w:r w:rsidRPr="00BE7926">
        <w:rPr>
          <w:rFonts w:eastAsia="Times New Roman" w:cs="Times New Roman"/>
          <w:kern w:val="0"/>
          <w:lang w:eastAsia="pl-PL" w:bidi="ar-SA"/>
        </w:rPr>
        <w:t>efoil</w:t>
      </w:r>
      <w:proofErr w:type="spellEnd"/>
      <w:r w:rsidRPr="00BE7926">
        <w:rPr>
          <w:rFonts w:eastAsia="Times New Roman" w:cs="Times New Roman"/>
          <w:kern w:val="0"/>
          <w:lang w:eastAsia="pl-PL" w:bidi="ar-SA"/>
        </w:rPr>
        <w:t>,</w:t>
      </w:r>
      <w:r w:rsidRPr="007B2390">
        <w:rPr>
          <w:rFonts w:eastAsia="Times New Roman" w:cs="Times New Roman"/>
          <w:kern w:val="0"/>
          <w:lang w:eastAsia="pl-PL" w:bidi="ar-SA"/>
        </w:rPr>
        <w:t xml:space="preserve"> max waga użytkownika: 120 kg, materiał: karbon,</w:t>
      </w:r>
      <w:r>
        <w:rPr>
          <w:rFonts w:eastAsia="Times New Roman" w:cs="Times New Roman"/>
          <w:kern w:val="0"/>
          <w:lang w:eastAsia="pl-PL" w:bidi="ar-SA"/>
        </w:rPr>
        <w:t xml:space="preserve"> </w:t>
      </w:r>
      <w:r w:rsidRPr="007B2390">
        <w:rPr>
          <w:rFonts w:eastAsia="Times New Roman" w:cs="Times New Roman"/>
          <w:kern w:val="0"/>
          <w:lang w:eastAsia="pl-PL" w:bidi="ar-SA"/>
        </w:rPr>
        <w:t>wymiary min: 4,9’, podwójny</w:t>
      </w:r>
      <w:r>
        <w:rPr>
          <w:rFonts w:eastAsia="Times New Roman" w:cs="Times New Roman"/>
          <w:kern w:val="0"/>
          <w:lang w:eastAsia="pl-PL" w:bidi="ar-SA"/>
        </w:rPr>
        <w:t xml:space="preserve"> </w:t>
      </w:r>
      <w:r w:rsidRPr="007B2390">
        <w:rPr>
          <w:rFonts w:eastAsia="Times New Roman" w:cs="Times New Roman"/>
          <w:kern w:val="0"/>
          <w:lang w:eastAsia="pl-PL" w:bidi="ar-SA"/>
        </w:rPr>
        <w:t>akcelerometr, napęd: 8 kW, prędkość maksymalna 46</w:t>
      </w:r>
      <w:r>
        <w:rPr>
          <w:rFonts w:eastAsia="Times New Roman" w:cs="Times New Roman"/>
          <w:kern w:val="0"/>
          <w:lang w:eastAsia="pl-PL" w:bidi="ar-SA"/>
        </w:rPr>
        <w:t xml:space="preserve"> </w:t>
      </w:r>
      <w:r w:rsidRPr="007B2390">
        <w:rPr>
          <w:rFonts w:eastAsia="Times New Roman" w:cs="Times New Roman"/>
          <w:kern w:val="0"/>
          <w:lang w:eastAsia="pl-PL" w:bidi="ar-SA"/>
        </w:rPr>
        <w:t xml:space="preserve">km/h, kontroler </w:t>
      </w:r>
      <w:proofErr w:type="spellStart"/>
      <w:r w:rsidRPr="007B2390">
        <w:rPr>
          <w:rFonts w:eastAsia="Times New Roman" w:cs="Times New Roman"/>
          <w:kern w:val="0"/>
          <w:lang w:eastAsia="pl-PL" w:bidi="ar-SA"/>
        </w:rPr>
        <w:t>bluetooth</w:t>
      </w:r>
      <w:proofErr w:type="spellEnd"/>
      <w:r w:rsidRPr="007B2390">
        <w:rPr>
          <w:rFonts w:eastAsia="Times New Roman" w:cs="Times New Roman"/>
          <w:kern w:val="0"/>
          <w:lang w:eastAsia="pl-PL" w:bidi="ar-SA"/>
        </w:rPr>
        <w:t xml:space="preserve">, czas pracy na baterii: </w:t>
      </w:r>
      <w:r w:rsidR="006400CC" w:rsidRPr="006400CC">
        <w:rPr>
          <w:rFonts w:eastAsia="Times New Roman" w:cs="Times New Roman"/>
          <w:kern w:val="0"/>
          <w:lang w:eastAsia="pl-PL" w:bidi="ar-SA"/>
        </w:rPr>
        <w:t xml:space="preserve">minimum </w:t>
      </w:r>
      <w:r w:rsidRPr="006400CC">
        <w:rPr>
          <w:rFonts w:eastAsia="Times New Roman" w:cs="Times New Roman"/>
          <w:kern w:val="0"/>
          <w:lang w:eastAsia="pl-PL" w:bidi="ar-SA"/>
        </w:rPr>
        <w:t>2h,</w:t>
      </w:r>
      <w:r w:rsidRPr="007B2390">
        <w:rPr>
          <w:rFonts w:eastAsia="Times New Roman" w:cs="Times New Roman"/>
          <w:kern w:val="0"/>
          <w:lang w:eastAsia="pl-PL" w:bidi="ar-SA"/>
        </w:rPr>
        <w:t xml:space="preserve"> GPS.</w:t>
      </w:r>
    </w:p>
    <w:p w14:paraId="7C7056A0" w14:textId="07E201A3" w:rsidR="009947F3" w:rsidRDefault="009947F3" w:rsidP="007B2390">
      <w:pPr>
        <w:widowControl/>
        <w:suppressAutoHyphens w:val="0"/>
        <w:autoSpaceDN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132165">
        <w:rPr>
          <w:rFonts w:eastAsia="Times New Roman" w:cs="Times New Roman"/>
          <w:kern w:val="0"/>
          <w:lang w:eastAsia="pl-PL" w:bidi="ar-SA"/>
        </w:rPr>
        <w:t>Ilość: 4 szt.</w:t>
      </w:r>
    </w:p>
    <w:p w14:paraId="64652AE7" w14:textId="77777777" w:rsidR="00225D8A" w:rsidRDefault="00225D8A" w:rsidP="00934FA5">
      <w:pPr>
        <w:rPr>
          <w:rFonts w:eastAsia="Times New Roman"/>
          <w:lang w:eastAsia="pl-PL"/>
        </w:rPr>
      </w:pPr>
    </w:p>
    <w:p w14:paraId="2273C950" w14:textId="46BEA746" w:rsidR="00037BE6" w:rsidRDefault="00037BE6" w:rsidP="00934FA5">
      <w:pPr>
        <w:rPr>
          <w:rFonts w:eastAsia="Times New Roman"/>
          <w:lang w:eastAsia="pl-PL"/>
        </w:rPr>
      </w:pPr>
      <w:r w:rsidRPr="00037BE6">
        <w:rPr>
          <w:rFonts w:eastAsia="Times New Roman"/>
          <w:lang w:eastAsia="pl-PL"/>
        </w:rPr>
        <w:t xml:space="preserve">Dostarczone w ramach zamówienia </w:t>
      </w:r>
      <w:r w:rsidR="00C275F3">
        <w:rPr>
          <w:rFonts w:eastAsia="Times New Roman"/>
          <w:lang w:eastAsia="pl-PL"/>
        </w:rPr>
        <w:t>deski do surfowania</w:t>
      </w:r>
      <w:r w:rsidR="004A52A3">
        <w:rPr>
          <w:rFonts w:eastAsia="Times New Roman"/>
          <w:lang w:eastAsia="pl-PL"/>
        </w:rPr>
        <w:t xml:space="preserve"> </w:t>
      </w:r>
      <w:r w:rsidRPr="00037BE6">
        <w:rPr>
          <w:rFonts w:eastAsia="Times New Roman"/>
          <w:lang w:eastAsia="pl-PL"/>
        </w:rPr>
        <w:t>muszą być fabrycznie nowe.</w:t>
      </w:r>
    </w:p>
    <w:p w14:paraId="04BEB086" w14:textId="77777777" w:rsidR="00037BE6" w:rsidRPr="00934FA5" w:rsidRDefault="00037BE6" w:rsidP="00934FA5">
      <w:pPr>
        <w:rPr>
          <w:rFonts w:eastAsia="Times New Roman"/>
          <w:lang w:eastAsia="pl-PL"/>
        </w:rPr>
      </w:pPr>
    </w:p>
    <w:p w14:paraId="38BBBE1C" w14:textId="77777777" w:rsidR="00570F65" w:rsidRDefault="00570F65" w:rsidP="00570F65">
      <w:pPr>
        <w:widowControl/>
        <w:suppressAutoHyphens w:val="0"/>
        <w:autoSpaceDN/>
        <w:jc w:val="both"/>
        <w:rPr>
          <w:rFonts w:eastAsia="Times New Roman" w:cs="Times New Roman"/>
          <w:kern w:val="0"/>
          <w:lang w:eastAsia="pl-PL" w:bidi="ar-SA"/>
        </w:rPr>
      </w:pPr>
      <w:r>
        <w:rPr>
          <w:rFonts w:eastAsia="Times New Roman" w:cs="Times New Roman"/>
          <w:kern w:val="0"/>
          <w:lang w:eastAsia="pl-PL" w:bidi="ar-SA"/>
        </w:rPr>
        <w:t xml:space="preserve">2. </w:t>
      </w:r>
      <w:r w:rsidR="00E713F3" w:rsidRPr="001017CB">
        <w:rPr>
          <w:rFonts w:eastAsia="Times New Roman" w:cs="Times New Roman"/>
          <w:kern w:val="0"/>
          <w:lang w:eastAsia="pl-PL" w:bidi="ar-SA"/>
        </w:rPr>
        <w:t>Przedmiot zamówienia będzie realizowany przez Wykonawcę przy użyciu posiadanego przez niego sprzętu, wiedzy oraz technologii.</w:t>
      </w:r>
    </w:p>
    <w:p w14:paraId="3086FD15" w14:textId="2D2A81EC" w:rsidR="00570F65" w:rsidRDefault="00570F65" w:rsidP="00570F65">
      <w:pPr>
        <w:widowControl/>
        <w:suppressAutoHyphens w:val="0"/>
        <w:autoSpaceDN/>
        <w:jc w:val="both"/>
        <w:rPr>
          <w:rFonts w:eastAsia="Times New Roman" w:cs="Times New Roman"/>
          <w:kern w:val="0"/>
          <w:lang w:eastAsia="pl-PL" w:bidi="ar-SA"/>
        </w:rPr>
      </w:pPr>
      <w:r>
        <w:rPr>
          <w:rFonts w:eastAsia="Times New Roman" w:cs="Times New Roman"/>
          <w:kern w:val="0"/>
          <w:lang w:eastAsia="pl-PL" w:bidi="ar-SA"/>
        </w:rPr>
        <w:t xml:space="preserve">3. </w:t>
      </w:r>
      <w:r w:rsidR="00E713F3" w:rsidRPr="00B864C6">
        <w:rPr>
          <w:rFonts w:eastAsia="Times New Roman" w:cs="Times New Roman"/>
          <w:kern w:val="0"/>
          <w:lang w:eastAsia="pl-PL" w:bidi="ar-SA"/>
        </w:rPr>
        <w:t xml:space="preserve">Szczegóły zamówienia zawiera także opis istotnych postanowień umownych stanowiący załącznik nr 3 do </w:t>
      </w:r>
      <w:r w:rsidR="00AD2B4E">
        <w:rPr>
          <w:rFonts w:eastAsia="Times New Roman" w:cs="Times New Roman"/>
          <w:kern w:val="0"/>
          <w:lang w:eastAsia="pl-PL" w:bidi="ar-SA"/>
        </w:rPr>
        <w:t>z</w:t>
      </w:r>
      <w:r w:rsidR="00E713F3" w:rsidRPr="00B864C6">
        <w:rPr>
          <w:rFonts w:eastAsia="Times New Roman" w:cs="Times New Roman"/>
          <w:kern w:val="0"/>
          <w:lang w:eastAsia="pl-PL" w:bidi="ar-SA"/>
        </w:rPr>
        <w:t xml:space="preserve">apytania </w:t>
      </w:r>
      <w:r w:rsidR="00AD2B4E">
        <w:rPr>
          <w:rFonts w:eastAsia="Times New Roman" w:cs="Times New Roman"/>
          <w:kern w:val="0"/>
          <w:lang w:eastAsia="pl-PL" w:bidi="ar-SA"/>
        </w:rPr>
        <w:t>o</w:t>
      </w:r>
      <w:r w:rsidR="00E713F3" w:rsidRPr="00B864C6">
        <w:rPr>
          <w:rFonts w:eastAsia="Times New Roman" w:cs="Times New Roman"/>
          <w:kern w:val="0"/>
          <w:lang w:eastAsia="pl-PL" w:bidi="ar-SA"/>
        </w:rPr>
        <w:t>fertowego.</w:t>
      </w:r>
    </w:p>
    <w:p w14:paraId="72F8592C" w14:textId="150E3375" w:rsidR="00225D8A" w:rsidRPr="00225D8A" w:rsidRDefault="00570F65" w:rsidP="00570F65">
      <w:pPr>
        <w:widowControl/>
        <w:suppressAutoHyphens w:val="0"/>
        <w:autoSpaceDN/>
        <w:jc w:val="both"/>
        <w:rPr>
          <w:rFonts w:eastAsia="Times New Roman" w:cs="Times New Roman"/>
          <w:kern w:val="0"/>
          <w:lang w:eastAsia="pl-PL" w:bidi="ar-SA"/>
        </w:rPr>
      </w:pPr>
      <w:r>
        <w:rPr>
          <w:rFonts w:eastAsia="Times New Roman" w:cs="Times New Roman"/>
          <w:kern w:val="0"/>
          <w:lang w:eastAsia="pl-PL" w:bidi="ar-SA"/>
        </w:rPr>
        <w:t xml:space="preserve">4. </w:t>
      </w:r>
      <w:r w:rsidR="00E713F3" w:rsidRPr="001017CB">
        <w:rPr>
          <w:rFonts w:eastAsia="Times New Roman" w:cs="Times New Roman"/>
          <w:kern w:val="0"/>
          <w:lang w:eastAsia="pl-PL" w:bidi="ar-SA"/>
        </w:rPr>
        <w:t>Kod</w:t>
      </w:r>
      <w:r w:rsidR="00037BE6">
        <w:rPr>
          <w:rFonts w:eastAsia="Times New Roman" w:cs="Times New Roman"/>
          <w:kern w:val="0"/>
          <w:lang w:eastAsia="pl-PL" w:bidi="ar-SA"/>
        </w:rPr>
        <w:t>y</w:t>
      </w:r>
      <w:r w:rsidR="00E713F3" w:rsidRPr="001017CB">
        <w:rPr>
          <w:rFonts w:eastAsia="Times New Roman" w:cs="Times New Roman"/>
          <w:kern w:val="0"/>
          <w:lang w:eastAsia="pl-PL" w:bidi="ar-SA"/>
        </w:rPr>
        <w:t xml:space="preserve"> CPV:</w:t>
      </w:r>
      <w:r w:rsidR="00C70F34" w:rsidRPr="001017CB">
        <w:rPr>
          <w:rFonts w:cs="Times New Roman"/>
        </w:rPr>
        <w:t xml:space="preserve"> </w:t>
      </w:r>
    </w:p>
    <w:p w14:paraId="2D51909E" w14:textId="009F4B7C" w:rsidR="00037BE6" w:rsidRPr="00254AC8" w:rsidRDefault="00037BE6" w:rsidP="00037BE6">
      <w:pPr>
        <w:widowControl/>
        <w:suppressAutoHyphens w:val="0"/>
        <w:autoSpaceDN/>
        <w:jc w:val="both"/>
        <w:rPr>
          <w:rFonts w:cs="Times New Roman"/>
        </w:rPr>
      </w:pPr>
      <w:r w:rsidRPr="00254AC8">
        <w:rPr>
          <w:rFonts w:cs="Times New Roman"/>
        </w:rPr>
        <w:t xml:space="preserve">- </w:t>
      </w:r>
      <w:r w:rsidR="00C275F3" w:rsidRPr="00C275F3">
        <w:rPr>
          <w:rFonts w:cs="Times New Roman"/>
          <w:kern w:val="0"/>
          <w:lang w:eastAsia="pl-PL" w:bidi="ar-SA"/>
        </w:rPr>
        <w:t>37412330-1</w:t>
      </w:r>
      <w:r w:rsidR="00C275F3">
        <w:rPr>
          <w:rFonts w:cs="Times New Roman"/>
          <w:kern w:val="0"/>
          <w:lang w:eastAsia="pl-PL" w:bidi="ar-SA"/>
        </w:rPr>
        <w:t xml:space="preserve"> </w:t>
      </w:r>
      <w:r w:rsidR="00C275F3" w:rsidRPr="00C275F3">
        <w:rPr>
          <w:rFonts w:cs="Times New Roman"/>
          <w:kern w:val="0"/>
          <w:lang w:eastAsia="pl-PL" w:bidi="ar-SA"/>
        </w:rPr>
        <w:t>Deski surfingowe</w:t>
      </w:r>
    </w:p>
    <w:p w14:paraId="440CC470" w14:textId="4356EFCD" w:rsidR="00B93A3D" w:rsidRPr="00225D8A" w:rsidRDefault="00B93A3D" w:rsidP="00B93A3D">
      <w:pPr>
        <w:widowControl/>
        <w:suppressAutoHyphens w:val="0"/>
        <w:autoSpaceDN/>
        <w:jc w:val="both"/>
        <w:rPr>
          <w:rFonts w:cs="Times New Roman"/>
        </w:rPr>
      </w:pPr>
      <w:r>
        <w:rPr>
          <w:rFonts w:cs="Times New Roman"/>
        </w:rPr>
        <w:t xml:space="preserve">- </w:t>
      </w:r>
      <w:r w:rsidR="00C275F3" w:rsidRPr="00C275F3">
        <w:rPr>
          <w:rFonts w:cs="Times New Roman"/>
        </w:rPr>
        <w:t>37412300-2</w:t>
      </w:r>
      <w:r w:rsidR="00C275F3">
        <w:rPr>
          <w:rFonts w:cs="Times New Roman"/>
        </w:rPr>
        <w:t xml:space="preserve"> </w:t>
      </w:r>
      <w:r w:rsidR="00C275F3" w:rsidRPr="00C275F3">
        <w:rPr>
          <w:rFonts w:cs="Times New Roman"/>
        </w:rPr>
        <w:t>Sprzęt i akcesoria do surfowania i pływania</w:t>
      </w:r>
    </w:p>
    <w:p w14:paraId="426508F7" w14:textId="77777777" w:rsidR="00F3297A" w:rsidRDefault="00F3297A" w:rsidP="00F3297A">
      <w:pPr>
        <w:pStyle w:val="Standard"/>
        <w:ind w:left="426"/>
        <w:jc w:val="both"/>
        <w:rPr>
          <w:rFonts w:cs="Times New Roman"/>
        </w:rPr>
      </w:pPr>
    </w:p>
    <w:p w14:paraId="5258C52F" w14:textId="77777777" w:rsidR="00EE69D3" w:rsidRPr="001017CB" w:rsidRDefault="00EE69D3" w:rsidP="00F3297A">
      <w:pPr>
        <w:pStyle w:val="Standard"/>
        <w:ind w:left="426"/>
        <w:jc w:val="both"/>
        <w:rPr>
          <w:rFonts w:cs="Times New Roman"/>
        </w:rPr>
      </w:pPr>
    </w:p>
    <w:p w14:paraId="29A0D123" w14:textId="0718516A" w:rsidR="001050BF" w:rsidRPr="00A148FE" w:rsidRDefault="00F81852" w:rsidP="00A148FE">
      <w:pPr>
        <w:pStyle w:val="Standard"/>
        <w:numPr>
          <w:ilvl w:val="0"/>
          <w:numId w:val="4"/>
        </w:numPr>
        <w:jc w:val="both"/>
        <w:rPr>
          <w:rFonts w:cs="Times New Roman"/>
        </w:rPr>
      </w:pPr>
      <w:r w:rsidRPr="001017CB">
        <w:rPr>
          <w:rFonts w:cs="Times New Roman"/>
          <w:b/>
          <w:bCs/>
        </w:rPr>
        <w:t>WARUNKI UDZIAŁU W POSTĘPOWANIU</w:t>
      </w:r>
    </w:p>
    <w:p w14:paraId="1B5DEE10" w14:textId="4C4EDA29" w:rsidR="00D666E1" w:rsidRPr="001017CB" w:rsidRDefault="00570F65" w:rsidP="00570F65">
      <w:pPr>
        <w:widowControl/>
        <w:suppressAutoHyphens w:val="0"/>
        <w:autoSpaceDN/>
        <w:jc w:val="both"/>
        <w:rPr>
          <w:rFonts w:eastAsia="Times New Roman" w:cs="Times New Roman"/>
          <w:kern w:val="0"/>
          <w:lang w:eastAsia="pl-PL" w:bidi="ar-SA"/>
        </w:rPr>
      </w:pPr>
      <w:r>
        <w:rPr>
          <w:rFonts w:eastAsia="Times New Roman" w:cs="Times New Roman"/>
          <w:kern w:val="0"/>
          <w:lang w:eastAsia="pl-PL" w:bidi="ar-SA"/>
        </w:rPr>
        <w:t xml:space="preserve">1. </w:t>
      </w:r>
      <w:r w:rsidR="00D666E1" w:rsidRPr="001017CB">
        <w:rPr>
          <w:rFonts w:eastAsia="Times New Roman" w:cs="Times New Roman"/>
          <w:kern w:val="0"/>
          <w:lang w:eastAsia="pl-PL" w:bidi="ar-SA"/>
        </w:rPr>
        <w:t>W postępowaniu mogą brać udział wyłącznie Wykonawcy, którzy spełniają warunki udziału w postępowaniu, wyrażają wolę zawarcia z Zamawiającym umowy, której opis istotnych postanowień stanowi załącznik nr 3 do niniejszego zapytania ofertowego, oraz nie podlegają wykluczeniu z postępowania z powodu istnienia konfliktu interesów.</w:t>
      </w:r>
    </w:p>
    <w:p w14:paraId="7AAC208C" w14:textId="77777777" w:rsidR="007E0EBD" w:rsidRPr="001017CB" w:rsidRDefault="007E0EBD" w:rsidP="007E0EBD">
      <w:pPr>
        <w:pStyle w:val="Standard"/>
        <w:jc w:val="both"/>
        <w:rPr>
          <w:rFonts w:cs="Times New Roman"/>
        </w:rPr>
      </w:pPr>
      <w:r>
        <w:rPr>
          <w:rFonts w:cs="Times New Roman"/>
        </w:rPr>
        <w:t>2</w:t>
      </w:r>
      <w:r w:rsidRPr="005B0BE4">
        <w:rPr>
          <w:rFonts w:cs="Times New Roman"/>
        </w:rPr>
        <w:t xml:space="preserve">. Warunkiem udziału w postępowaniu jest złożenie zgodnego z prawdą oświadczenia stanowiącego załącznik nr 2 do zapytania ofertowego, prawidłowo wypełnianego i podpisanego formularza oferty stanowiącej załącznik nr 1 do zapytania ofertowego, podpisanego załącznika nr 3 do zapytania ofertowego (Opis istotnych postanowień umownych), a także dokumentów, jeśli takie dokumenty są przez Zamawiającego wymagane, tj.: Specyfikacja techniczna oferowanego rozwiązania, spełniająca minimum wymogi z pkt. B. Opis przedmiotu zamówienia w zapytaniu ofertowym. Składający ofertę zobowiązany jest do </w:t>
      </w:r>
      <w:r w:rsidRPr="00201019">
        <w:rPr>
          <w:rFonts w:cs="Times New Roman"/>
          <w:u w:val="single"/>
        </w:rPr>
        <w:t>podkreślenia/zaznaczenia</w:t>
      </w:r>
      <w:r w:rsidRPr="005B0BE4">
        <w:rPr>
          <w:rFonts w:cs="Times New Roman"/>
        </w:rPr>
        <w:t xml:space="preserve"> w Specyfikacji technicznej wszystkich parametrów </w:t>
      </w:r>
      <w:r w:rsidRPr="005B0BE4">
        <w:rPr>
          <w:rFonts w:cs="Times New Roman"/>
        </w:rPr>
        <w:lastRenderedPageBreak/>
        <w:t>odpowiadających pkt. B. Opis przedmiotu zamówienia z zapytania ofertowego.</w:t>
      </w:r>
    </w:p>
    <w:p w14:paraId="5EA270E2" w14:textId="30BDF5BB" w:rsidR="00D666E1" w:rsidRPr="001017CB" w:rsidRDefault="00F83A2D" w:rsidP="00D666E1">
      <w:pPr>
        <w:pStyle w:val="Standard"/>
        <w:jc w:val="both"/>
        <w:rPr>
          <w:rFonts w:cs="Times New Roman"/>
        </w:rPr>
      </w:pPr>
      <w:r w:rsidRPr="001017CB">
        <w:rPr>
          <w:rFonts w:cs="Times New Roman"/>
        </w:rPr>
        <w:t>3</w:t>
      </w:r>
      <w:r w:rsidR="00D666E1" w:rsidRPr="001017CB">
        <w:rPr>
          <w:rFonts w:cs="Times New Roman"/>
        </w:rPr>
        <w:t xml:space="preserve">. </w:t>
      </w:r>
      <w:r w:rsidR="00421374" w:rsidRPr="001017CB">
        <w:rPr>
          <w:rFonts w:cs="Times New Roman"/>
        </w:rPr>
        <w:t xml:space="preserve">Wykonawca może złożyć tylko jedną ofertę </w:t>
      </w:r>
      <w:r w:rsidR="007E3419" w:rsidRPr="001017CB">
        <w:rPr>
          <w:rFonts w:cs="Times New Roman"/>
        </w:rPr>
        <w:t xml:space="preserve">na przedmiot zamówienia, w razie złożenia </w:t>
      </w:r>
      <w:r w:rsidR="00892188" w:rsidRPr="001017CB">
        <w:rPr>
          <w:rFonts w:cs="Times New Roman"/>
        </w:rPr>
        <w:t xml:space="preserve">przez tego samego wykonawcę </w:t>
      </w:r>
      <w:r w:rsidR="007E3419" w:rsidRPr="001017CB">
        <w:rPr>
          <w:rFonts w:cs="Times New Roman"/>
        </w:rPr>
        <w:t>kolejnej oferty</w:t>
      </w:r>
      <w:r w:rsidR="00117294" w:rsidRPr="001017CB">
        <w:rPr>
          <w:rFonts w:cs="Times New Roman"/>
        </w:rPr>
        <w:t xml:space="preserve"> </w:t>
      </w:r>
      <w:r w:rsidR="00892188" w:rsidRPr="001017CB">
        <w:rPr>
          <w:rFonts w:cs="Times New Roman"/>
        </w:rPr>
        <w:t>obejmującej ten sam zakres zamówienia</w:t>
      </w:r>
      <w:r w:rsidR="007E3419" w:rsidRPr="001017CB">
        <w:rPr>
          <w:rFonts w:cs="Times New Roman"/>
        </w:rPr>
        <w:t xml:space="preserve">, </w:t>
      </w:r>
      <w:r w:rsidR="00324E6C" w:rsidRPr="001017CB">
        <w:rPr>
          <w:rFonts w:cs="Times New Roman"/>
        </w:rPr>
        <w:t xml:space="preserve">ofertę </w:t>
      </w:r>
      <w:r w:rsidR="007E3419" w:rsidRPr="001017CB">
        <w:rPr>
          <w:rFonts w:cs="Times New Roman"/>
        </w:rPr>
        <w:t>pierwotnie złożoną traktuje się jako wycofaną.</w:t>
      </w:r>
      <w:r w:rsidR="00421374" w:rsidRPr="001017CB">
        <w:rPr>
          <w:rFonts w:cs="Times New Roman"/>
        </w:rPr>
        <w:t xml:space="preserve"> </w:t>
      </w:r>
    </w:p>
    <w:p w14:paraId="64FBA790" w14:textId="56CAED1F" w:rsidR="00132A61" w:rsidRPr="00D02619" w:rsidRDefault="00F83A2D" w:rsidP="00D666E1">
      <w:pPr>
        <w:pStyle w:val="Standard"/>
        <w:jc w:val="both"/>
        <w:rPr>
          <w:rFonts w:cs="Times New Roman"/>
        </w:rPr>
      </w:pPr>
      <w:r w:rsidRPr="00D02619">
        <w:rPr>
          <w:rFonts w:cs="Times New Roman"/>
        </w:rPr>
        <w:t>4</w:t>
      </w:r>
      <w:r w:rsidR="00D666E1" w:rsidRPr="00D02619">
        <w:rPr>
          <w:rFonts w:cs="Times New Roman"/>
        </w:rPr>
        <w:t xml:space="preserve">. </w:t>
      </w:r>
      <w:r w:rsidR="00132A61" w:rsidRPr="00D02619">
        <w:rPr>
          <w:rFonts w:cs="Times New Roman"/>
        </w:rPr>
        <w:t>Zamawiający nie dopuszcza składania ofert wariantowych.</w:t>
      </w:r>
    </w:p>
    <w:p w14:paraId="255829F0" w14:textId="58C2F340" w:rsidR="00132A61" w:rsidRPr="001017CB" w:rsidRDefault="00F83A2D" w:rsidP="00D666E1">
      <w:pPr>
        <w:pStyle w:val="Standard"/>
        <w:jc w:val="both"/>
        <w:rPr>
          <w:rFonts w:cs="Times New Roman"/>
        </w:rPr>
      </w:pPr>
      <w:r w:rsidRPr="007E0EBD">
        <w:rPr>
          <w:rFonts w:cs="Times New Roman"/>
        </w:rPr>
        <w:t>5</w:t>
      </w:r>
      <w:r w:rsidR="00D666E1" w:rsidRPr="007E0EBD">
        <w:rPr>
          <w:rFonts w:cs="Times New Roman"/>
        </w:rPr>
        <w:t xml:space="preserve">. </w:t>
      </w:r>
      <w:r w:rsidR="00132A61" w:rsidRPr="007E0EBD">
        <w:rPr>
          <w:rFonts w:cs="Times New Roman"/>
        </w:rPr>
        <w:t>Zamawiający nie dopuszcza składania ofert częściowych.</w:t>
      </w:r>
      <w:r w:rsidR="00132A61" w:rsidRPr="001017CB">
        <w:rPr>
          <w:rFonts w:cs="Times New Roman"/>
        </w:rPr>
        <w:t xml:space="preserve"> </w:t>
      </w:r>
    </w:p>
    <w:p w14:paraId="424DA1DF" w14:textId="163B13F9" w:rsidR="00010E16" w:rsidRPr="001017CB" w:rsidRDefault="00F83A2D" w:rsidP="00D666E1">
      <w:pPr>
        <w:pStyle w:val="Standard"/>
        <w:jc w:val="both"/>
        <w:rPr>
          <w:rFonts w:cs="Times New Roman"/>
        </w:rPr>
      </w:pPr>
      <w:r w:rsidRPr="001A72ED">
        <w:rPr>
          <w:rFonts w:cs="Times New Roman"/>
        </w:rPr>
        <w:t>6</w:t>
      </w:r>
      <w:r w:rsidR="00D666E1" w:rsidRPr="001A72ED">
        <w:rPr>
          <w:rFonts w:cs="Times New Roman"/>
        </w:rPr>
        <w:t xml:space="preserve">. </w:t>
      </w:r>
      <w:r w:rsidR="00010E16" w:rsidRPr="001A72ED">
        <w:rPr>
          <w:rFonts w:cs="Times New Roman"/>
        </w:rPr>
        <w:t>Zamawiający nie przewiduje udzielania zamówień uzupełniających</w:t>
      </w:r>
      <w:r w:rsidR="00010E16" w:rsidRPr="00570F65">
        <w:rPr>
          <w:rFonts w:cs="Times New Roman"/>
        </w:rPr>
        <w:t>.</w:t>
      </w:r>
    </w:p>
    <w:p w14:paraId="49369287" w14:textId="1B5715FF" w:rsidR="00C950B8" w:rsidRPr="001017CB" w:rsidRDefault="00F83A2D" w:rsidP="00D666E1">
      <w:pPr>
        <w:pStyle w:val="Standard"/>
        <w:jc w:val="both"/>
        <w:rPr>
          <w:rFonts w:cs="Times New Roman"/>
        </w:rPr>
      </w:pPr>
      <w:r w:rsidRPr="005C6DCD">
        <w:rPr>
          <w:rFonts w:cs="Times New Roman"/>
        </w:rPr>
        <w:t>7</w:t>
      </w:r>
      <w:r w:rsidR="00C950B8" w:rsidRPr="005C6DCD">
        <w:rPr>
          <w:rFonts w:cs="Times New Roman"/>
        </w:rPr>
        <w:t>. Zapytanie obejmuje całość danego zamówienia</w:t>
      </w:r>
      <w:r w:rsidR="005C6DCD" w:rsidRPr="005C6DCD">
        <w:rPr>
          <w:rFonts w:cs="Times New Roman"/>
        </w:rPr>
        <w:t>.</w:t>
      </w:r>
    </w:p>
    <w:p w14:paraId="3747BF01" w14:textId="7DFAEB43" w:rsidR="00421374" w:rsidRPr="001017CB" w:rsidRDefault="00F83A2D" w:rsidP="00D666E1">
      <w:pPr>
        <w:pStyle w:val="Standard"/>
        <w:jc w:val="both"/>
        <w:rPr>
          <w:rFonts w:cs="Times New Roman"/>
        </w:rPr>
      </w:pPr>
      <w:r w:rsidRPr="001017CB">
        <w:rPr>
          <w:rFonts w:cs="Times New Roman"/>
        </w:rPr>
        <w:t>8</w:t>
      </w:r>
      <w:r w:rsidR="00D666E1" w:rsidRPr="001017CB">
        <w:rPr>
          <w:rFonts w:cs="Times New Roman"/>
        </w:rPr>
        <w:t>.</w:t>
      </w:r>
      <w:r w:rsidR="00757971">
        <w:rPr>
          <w:rFonts w:cs="Times New Roman"/>
        </w:rPr>
        <w:t xml:space="preserve"> </w:t>
      </w:r>
      <w:r w:rsidR="00421374" w:rsidRPr="001017CB">
        <w:rPr>
          <w:rFonts w:cs="Times New Roman"/>
        </w:rPr>
        <w:t>Wartość oferty powinna uwzględniać wszelkie koszty związane z realizacją przedmiotu zamówienia.</w:t>
      </w:r>
    </w:p>
    <w:p w14:paraId="44EC9AAF" w14:textId="3B8BDEF6" w:rsidR="00297A80" w:rsidRDefault="00F83A2D" w:rsidP="00D666E1">
      <w:pPr>
        <w:pStyle w:val="Standard"/>
        <w:jc w:val="both"/>
        <w:rPr>
          <w:rFonts w:cs="Times New Roman"/>
        </w:rPr>
      </w:pPr>
      <w:r w:rsidRPr="00A05D76">
        <w:rPr>
          <w:rFonts w:cs="Times New Roman"/>
        </w:rPr>
        <w:t>9</w:t>
      </w:r>
      <w:r w:rsidR="00D666E1" w:rsidRPr="00A05D76">
        <w:rPr>
          <w:rFonts w:cs="Times New Roman"/>
        </w:rPr>
        <w:t xml:space="preserve">. </w:t>
      </w:r>
      <w:r w:rsidR="004A1D15" w:rsidRPr="00A05D76">
        <w:rPr>
          <w:rFonts w:cs="Times New Roman"/>
        </w:rPr>
        <w:t xml:space="preserve">Cena oferty </w:t>
      </w:r>
      <w:r w:rsidR="00A05D76" w:rsidRPr="00A05D76">
        <w:rPr>
          <w:rFonts w:cs="Times New Roman"/>
        </w:rPr>
        <w:t>powinna</w:t>
      </w:r>
      <w:r w:rsidR="004A1D15" w:rsidRPr="00A05D76">
        <w:rPr>
          <w:rFonts w:cs="Times New Roman"/>
        </w:rPr>
        <w:t xml:space="preserve"> być podana w złotych polskich z dokładnością do dwóch miejsc po przecinku</w:t>
      </w:r>
      <w:r w:rsidR="00C73D22" w:rsidRPr="00A05D76">
        <w:rPr>
          <w:rFonts w:cs="Times New Roman"/>
        </w:rPr>
        <w:t>,</w:t>
      </w:r>
      <w:r w:rsidR="00F32454" w:rsidRPr="00A05D76">
        <w:rPr>
          <w:rFonts w:cs="Times New Roman"/>
        </w:rPr>
        <w:t xml:space="preserve"> </w:t>
      </w:r>
      <w:r w:rsidR="005A6FCA" w:rsidRPr="00A05D76">
        <w:rPr>
          <w:rFonts w:cs="Times New Roman"/>
        </w:rPr>
        <w:t>zarówno cena netto i</w:t>
      </w:r>
      <w:r w:rsidR="00257F9C" w:rsidRPr="00A05D76">
        <w:rPr>
          <w:rFonts w:cs="Times New Roman"/>
        </w:rPr>
        <w:t xml:space="preserve"> brutto</w:t>
      </w:r>
      <w:r w:rsidR="00F32454" w:rsidRPr="00A05D76">
        <w:rPr>
          <w:rFonts w:cs="Times New Roman"/>
        </w:rPr>
        <w:t>.</w:t>
      </w:r>
    </w:p>
    <w:p w14:paraId="0D4B419E" w14:textId="3D44AF6D" w:rsidR="002345EC" w:rsidRDefault="00A05D76" w:rsidP="002345EC">
      <w:pPr>
        <w:pStyle w:val="Standard"/>
        <w:jc w:val="both"/>
        <w:rPr>
          <w:rFonts w:cs="Times New Roman"/>
        </w:rPr>
      </w:pPr>
      <w:r w:rsidRPr="007C1625">
        <w:rPr>
          <w:rFonts w:cs="Times New Roman"/>
        </w:rPr>
        <w:t xml:space="preserve">10. </w:t>
      </w:r>
      <w:r w:rsidR="002345EC" w:rsidRPr="007C1625">
        <w:rPr>
          <w:rFonts w:cs="Times New Roman"/>
        </w:rPr>
        <w:t>W przypadku uzyskania przez Zamawiającego oferty w walutach innych niż złote</w:t>
      </w:r>
      <w:r w:rsidR="009C41B6" w:rsidRPr="007C1625">
        <w:rPr>
          <w:rFonts w:cs="Times New Roman"/>
        </w:rPr>
        <w:t xml:space="preserve"> polskie</w:t>
      </w:r>
      <w:r w:rsidR="002345EC" w:rsidRPr="007C1625">
        <w:rPr>
          <w:rFonts w:cs="Times New Roman"/>
        </w:rPr>
        <w:t>, Zamawiający poda jej równowartość w złotych</w:t>
      </w:r>
      <w:r w:rsidR="009C41B6" w:rsidRPr="007C1625">
        <w:rPr>
          <w:rFonts w:cs="Times New Roman"/>
        </w:rPr>
        <w:t xml:space="preserve"> polskich</w:t>
      </w:r>
      <w:r w:rsidR="002345EC" w:rsidRPr="007C1625">
        <w:rPr>
          <w:rFonts w:cs="Times New Roman"/>
        </w:rPr>
        <w:t xml:space="preserve"> przeliczoną z zastosowaniem średniego kursu sprzedaży danej waluty wg notowań Narodowego Banku Polskiego (NBP) z dnia wystawienia oferty.</w:t>
      </w:r>
    </w:p>
    <w:p w14:paraId="3C7BFB31" w14:textId="76EFCA91" w:rsidR="00421374" w:rsidRPr="001017CB" w:rsidRDefault="00D666E1" w:rsidP="002345EC">
      <w:pPr>
        <w:pStyle w:val="Standard"/>
        <w:jc w:val="both"/>
        <w:rPr>
          <w:rFonts w:cs="Times New Roman"/>
        </w:rPr>
      </w:pPr>
      <w:r w:rsidRPr="001017CB">
        <w:rPr>
          <w:rFonts w:cs="Times New Roman"/>
        </w:rPr>
        <w:t>1</w:t>
      </w:r>
      <w:r w:rsidR="00A05D76">
        <w:rPr>
          <w:rFonts w:cs="Times New Roman"/>
        </w:rPr>
        <w:t>1</w:t>
      </w:r>
      <w:r w:rsidRPr="001017CB">
        <w:rPr>
          <w:rFonts w:cs="Times New Roman"/>
        </w:rPr>
        <w:t xml:space="preserve">. </w:t>
      </w:r>
      <w:r w:rsidR="00421374" w:rsidRPr="001017CB">
        <w:rPr>
          <w:rFonts w:cs="Times New Roman"/>
        </w:rPr>
        <w:t xml:space="preserve">Ofertę należy sporządzić </w:t>
      </w:r>
      <w:r w:rsidR="003739B3" w:rsidRPr="001017CB">
        <w:rPr>
          <w:rFonts w:cs="Times New Roman"/>
        </w:rPr>
        <w:t xml:space="preserve">ściśle według zawartych w </w:t>
      </w:r>
      <w:r w:rsidR="00070BA8">
        <w:rPr>
          <w:rFonts w:cs="Times New Roman"/>
        </w:rPr>
        <w:t>z</w:t>
      </w:r>
      <w:r w:rsidR="003739B3" w:rsidRPr="001017CB">
        <w:rPr>
          <w:rFonts w:cs="Times New Roman"/>
        </w:rPr>
        <w:t xml:space="preserve">apytaniu załączników, </w:t>
      </w:r>
      <w:r w:rsidR="00421374" w:rsidRPr="001017CB">
        <w:rPr>
          <w:rFonts w:cs="Times New Roman"/>
        </w:rPr>
        <w:t>w języku polskim, w</w:t>
      </w:r>
      <w:r w:rsidR="00F3297A" w:rsidRPr="001017CB">
        <w:rPr>
          <w:rFonts w:cs="Times New Roman"/>
        </w:rPr>
        <w:t> </w:t>
      </w:r>
      <w:r w:rsidR="00421374" w:rsidRPr="001017CB">
        <w:rPr>
          <w:rFonts w:cs="Times New Roman"/>
        </w:rPr>
        <w:t xml:space="preserve">sposób trwały </w:t>
      </w:r>
      <w:r w:rsidR="00B13B21" w:rsidRPr="001017CB">
        <w:rPr>
          <w:rFonts w:cs="Times New Roman"/>
        </w:rPr>
        <w:t>i</w:t>
      </w:r>
      <w:r w:rsidR="00421374" w:rsidRPr="001017CB">
        <w:rPr>
          <w:rFonts w:cs="Times New Roman"/>
        </w:rPr>
        <w:t xml:space="preserve"> gwarantujący odczytanie treści</w:t>
      </w:r>
      <w:r w:rsidR="00445C42" w:rsidRPr="001017CB">
        <w:rPr>
          <w:rFonts w:cs="Times New Roman"/>
        </w:rPr>
        <w:t>.</w:t>
      </w:r>
    </w:p>
    <w:p w14:paraId="7B606D26" w14:textId="36ECDE4B" w:rsidR="00C3648D" w:rsidRPr="001017CB" w:rsidRDefault="00D666E1" w:rsidP="00D666E1">
      <w:pPr>
        <w:pStyle w:val="Standard"/>
        <w:jc w:val="both"/>
        <w:rPr>
          <w:rFonts w:cs="Times New Roman"/>
        </w:rPr>
      </w:pPr>
      <w:r w:rsidRPr="001017CB">
        <w:rPr>
          <w:rFonts w:cs="Times New Roman"/>
        </w:rPr>
        <w:t>1</w:t>
      </w:r>
      <w:r w:rsidR="00A05D76">
        <w:rPr>
          <w:rFonts w:cs="Times New Roman"/>
        </w:rPr>
        <w:t>2</w:t>
      </w:r>
      <w:r w:rsidRPr="001017CB">
        <w:rPr>
          <w:rFonts w:cs="Times New Roman"/>
        </w:rPr>
        <w:t xml:space="preserve">. </w:t>
      </w:r>
      <w:r w:rsidR="00C3648D" w:rsidRPr="001017CB">
        <w:rPr>
          <w:rFonts w:cs="Times New Roman"/>
        </w:rPr>
        <w:t>Oferta winna być podpisana przez osobę upoważnioną do działania w imieniu Wykonawcy, w</w:t>
      </w:r>
      <w:r w:rsidR="00F3297A" w:rsidRPr="001017CB">
        <w:rPr>
          <w:rFonts w:cs="Times New Roman"/>
        </w:rPr>
        <w:t> </w:t>
      </w:r>
      <w:r w:rsidR="00C3648D" w:rsidRPr="001017CB">
        <w:rPr>
          <w:rFonts w:cs="Times New Roman"/>
        </w:rPr>
        <w:t>razie takiej potrzeby należy załączyć pełnomocnictwo zgodne z wymogami prawa</w:t>
      </w:r>
      <w:r w:rsidR="0080198A" w:rsidRPr="001017CB">
        <w:rPr>
          <w:rFonts w:cs="Times New Roman"/>
        </w:rPr>
        <w:t>.</w:t>
      </w:r>
    </w:p>
    <w:p w14:paraId="1A249575" w14:textId="287F6224" w:rsidR="003A7985" w:rsidRPr="001017CB" w:rsidRDefault="00D666E1" w:rsidP="00D666E1">
      <w:pPr>
        <w:pStyle w:val="Standard"/>
        <w:jc w:val="both"/>
        <w:rPr>
          <w:rFonts w:cs="Times New Roman"/>
        </w:rPr>
      </w:pPr>
      <w:r w:rsidRPr="001017CB">
        <w:rPr>
          <w:rFonts w:cs="Times New Roman"/>
        </w:rPr>
        <w:t>1</w:t>
      </w:r>
      <w:r w:rsidR="00A05D76">
        <w:rPr>
          <w:rFonts w:cs="Times New Roman"/>
        </w:rPr>
        <w:t>3</w:t>
      </w:r>
      <w:r w:rsidRPr="001017CB">
        <w:rPr>
          <w:rFonts w:cs="Times New Roman"/>
        </w:rPr>
        <w:t xml:space="preserve">. </w:t>
      </w:r>
      <w:r w:rsidR="003A7985" w:rsidRPr="001017CB">
        <w:rPr>
          <w:rFonts w:cs="Times New Roman"/>
        </w:rPr>
        <w:t>W razie potrzeby Zamawiający zastrzega sobie prawo do wezwania Wykonawcy w cel</w:t>
      </w:r>
      <w:r w:rsidR="003C68CF" w:rsidRPr="001017CB">
        <w:rPr>
          <w:rFonts w:cs="Times New Roman"/>
        </w:rPr>
        <w:t>u</w:t>
      </w:r>
      <w:r w:rsidR="003A7985" w:rsidRPr="001017CB">
        <w:rPr>
          <w:rFonts w:cs="Times New Roman"/>
        </w:rPr>
        <w:t xml:space="preserve"> uzupełnienia lub wyjaśnienia złożonej oferty.</w:t>
      </w:r>
    </w:p>
    <w:p w14:paraId="0886708A" w14:textId="77777777" w:rsidR="00532458" w:rsidRDefault="00532458" w:rsidP="004904AC">
      <w:pPr>
        <w:pStyle w:val="Standard"/>
        <w:rPr>
          <w:rFonts w:cs="Times New Roman"/>
        </w:rPr>
      </w:pPr>
    </w:p>
    <w:p w14:paraId="10938D20" w14:textId="77777777" w:rsidR="00EE69D3" w:rsidRPr="001017CB" w:rsidRDefault="00EE69D3" w:rsidP="004904AC">
      <w:pPr>
        <w:pStyle w:val="Standard"/>
        <w:rPr>
          <w:rFonts w:cs="Times New Roman"/>
        </w:rPr>
      </w:pPr>
    </w:p>
    <w:p w14:paraId="2898191A" w14:textId="77777777" w:rsidR="004904AC" w:rsidRPr="001017CB" w:rsidRDefault="004904AC" w:rsidP="005B2BB5">
      <w:pPr>
        <w:pStyle w:val="Standard"/>
        <w:numPr>
          <w:ilvl w:val="0"/>
          <w:numId w:val="4"/>
        </w:numPr>
        <w:rPr>
          <w:rFonts w:cs="Times New Roman"/>
          <w:b/>
        </w:rPr>
      </w:pPr>
      <w:r w:rsidRPr="001017CB">
        <w:rPr>
          <w:rFonts w:cs="Times New Roman"/>
          <w:b/>
          <w:bCs/>
        </w:rPr>
        <w:t>KRYTERIA OCENY OFERT</w:t>
      </w:r>
      <w:r w:rsidR="00421374" w:rsidRPr="001017CB">
        <w:rPr>
          <w:rFonts w:cs="Times New Roman"/>
          <w:b/>
          <w:bCs/>
        </w:rPr>
        <w:t xml:space="preserve"> I</w:t>
      </w:r>
      <w:r w:rsidR="00130C40" w:rsidRPr="001017CB">
        <w:rPr>
          <w:rFonts w:cs="Times New Roman"/>
          <w:b/>
          <w:bCs/>
        </w:rPr>
        <w:t xml:space="preserve"> </w:t>
      </w:r>
      <w:r w:rsidR="00130C40" w:rsidRPr="001017CB">
        <w:rPr>
          <w:rFonts w:cs="Times New Roman"/>
          <w:b/>
        </w:rPr>
        <w:t>INFORMACJA O WAGACH PUNKTOWYCH</w:t>
      </w:r>
      <w:r w:rsidRPr="001017CB">
        <w:rPr>
          <w:rFonts w:cs="Times New Roman"/>
          <w:b/>
          <w:bCs/>
        </w:rPr>
        <w:t>:</w:t>
      </w:r>
      <w:r w:rsidR="00130C40" w:rsidRPr="001017CB">
        <w:rPr>
          <w:rFonts w:cs="Times New Roman"/>
          <w:b/>
          <w:bCs/>
        </w:rPr>
        <w:t xml:space="preserve"> </w:t>
      </w:r>
    </w:p>
    <w:p w14:paraId="6E07D269" w14:textId="22360832" w:rsidR="004904AC" w:rsidRPr="001017CB" w:rsidRDefault="00A148FE" w:rsidP="00A148FE">
      <w:pPr>
        <w:pStyle w:val="Standard"/>
        <w:jc w:val="both"/>
        <w:rPr>
          <w:rFonts w:cs="Times New Roman"/>
          <w:bCs/>
        </w:rPr>
      </w:pPr>
      <w:r>
        <w:rPr>
          <w:rFonts w:cs="Times New Roman"/>
        </w:rPr>
        <w:t xml:space="preserve">1. </w:t>
      </w:r>
      <w:r w:rsidR="004904AC" w:rsidRPr="001017CB">
        <w:rPr>
          <w:rFonts w:cs="Times New Roman"/>
        </w:rPr>
        <w:t>Zamawiający dokona oceny złożonych ofert</w:t>
      </w:r>
      <w:r w:rsidR="00D60221" w:rsidRPr="001017CB">
        <w:rPr>
          <w:rFonts w:cs="Times New Roman"/>
        </w:rPr>
        <w:t xml:space="preserve"> </w:t>
      </w:r>
      <w:r w:rsidR="00F50F7C" w:rsidRPr="001017CB">
        <w:rPr>
          <w:rFonts w:cs="Times New Roman"/>
        </w:rPr>
        <w:t>niepodlegających</w:t>
      </w:r>
      <w:r w:rsidR="00D60221" w:rsidRPr="001017CB">
        <w:rPr>
          <w:rFonts w:cs="Times New Roman"/>
        </w:rPr>
        <w:t xml:space="preserve"> </w:t>
      </w:r>
      <w:r w:rsidR="00F50F7C" w:rsidRPr="001017CB">
        <w:rPr>
          <w:rFonts w:cs="Times New Roman"/>
        </w:rPr>
        <w:t>wykluczeniu</w:t>
      </w:r>
      <w:r w:rsidR="004904AC" w:rsidRPr="001017CB">
        <w:rPr>
          <w:rFonts w:cs="Times New Roman"/>
        </w:rPr>
        <w:t xml:space="preserve"> oraz przypisze odpowiednie wartości punktowe według niżej wymienion</w:t>
      </w:r>
      <w:r w:rsidR="00F066A2">
        <w:rPr>
          <w:rFonts w:cs="Times New Roman"/>
        </w:rPr>
        <w:t>ych</w:t>
      </w:r>
      <w:r w:rsidR="004904AC" w:rsidRPr="001017CB">
        <w:rPr>
          <w:rFonts w:cs="Times New Roman"/>
        </w:rPr>
        <w:t xml:space="preserve"> kryteri</w:t>
      </w:r>
      <w:r w:rsidR="00F066A2">
        <w:rPr>
          <w:rFonts w:cs="Times New Roman"/>
        </w:rPr>
        <w:t>ów</w:t>
      </w:r>
      <w:r w:rsidR="004904AC" w:rsidRPr="001017CB">
        <w:rPr>
          <w:rFonts w:cs="Times New Roman"/>
        </w:rPr>
        <w:t xml:space="preserve"> oceny ofert i zasad przyznawania punktów:</w:t>
      </w:r>
    </w:p>
    <w:p w14:paraId="524C01B9" w14:textId="6A6DC3E4" w:rsidR="00F9785A" w:rsidRPr="001017CB" w:rsidRDefault="00A148FE" w:rsidP="00A148FE">
      <w:pPr>
        <w:pStyle w:val="Standard"/>
        <w:jc w:val="both"/>
        <w:rPr>
          <w:rFonts w:cs="Times New Roman"/>
        </w:rPr>
      </w:pPr>
      <w:r>
        <w:rPr>
          <w:rFonts w:cs="Times New Roman"/>
        </w:rPr>
        <w:t xml:space="preserve">2. </w:t>
      </w:r>
      <w:r w:rsidR="00F9785A" w:rsidRPr="001017CB">
        <w:rPr>
          <w:rFonts w:cs="Times New Roman"/>
        </w:rPr>
        <w:t>Kryteri</w:t>
      </w:r>
      <w:r w:rsidR="00F066A2">
        <w:rPr>
          <w:rFonts w:cs="Times New Roman"/>
        </w:rPr>
        <w:t>a</w:t>
      </w:r>
      <w:r w:rsidR="00ED484E">
        <w:rPr>
          <w:rFonts w:cs="Times New Roman"/>
        </w:rPr>
        <w:t xml:space="preserve">: </w:t>
      </w:r>
      <w:r w:rsidR="00F9785A" w:rsidRPr="001017CB">
        <w:rPr>
          <w:rFonts w:cs="Times New Roman"/>
        </w:rPr>
        <w:t>cena</w:t>
      </w:r>
      <w:r w:rsidR="00ED484E">
        <w:rPr>
          <w:rFonts w:cs="Times New Roman"/>
        </w:rPr>
        <w:t xml:space="preserve"> </w:t>
      </w:r>
      <w:r w:rsidR="00016513">
        <w:rPr>
          <w:rFonts w:cs="Times New Roman"/>
        </w:rPr>
        <w:t>brutto</w:t>
      </w:r>
      <w:r w:rsidR="00EC6569">
        <w:rPr>
          <w:rFonts w:cs="Times New Roman"/>
        </w:rPr>
        <w:t xml:space="preserve"> „C”</w:t>
      </w:r>
      <w:r w:rsidR="008E3367">
        <w:rPr>
          <w:rFonts w:cs="Times New Roman"/>
        </w:rPr>
        <w:t xml:space="preserve"> (w PLN)</w:t>
      </w:r>
      <w:r w:rsidR="00ED484E">
        <w:rPr>
          <w:rFonts w:cs="Times New Roman"/>
        </w:rPr>
        <w:t xml:space="preserve"> -</w:t>
      </w:r>
      <w:r w:rsidR="00F9785A" w:rsidRPr="001017CB">
        <w:rPr>
          <w:rFonts w:cs="Times New Roman"/>
        </w:rPr>
        <w:t xml:space="preserve"> waga </w:t>
      </w:r>
      <w:r w:rsidR="00F066A2">
        <w:rPr>
          <w:rFonts w:cs="Times New Roman"/>
        </w:rPr>
        <w:t>8</w:t>
      </w:r>
      <w:r w:rsidR="00C950B8" w:rsidRPr="001017CB">
        <w:rPr>
          <w:rFonts w:cs="Times New Roman"/>
        </w:rPr>
        <w:t>0</w:t>
      </w:r>
      <w:r w:rsidR="00ED484E">
        <w:rPr>
          <w:rFonts w:cs="Times New Roman"/>
        </w:rPr>
        <w:t>%</w:t>
      </w:r>
      <w:r w:rsidR="00F066A2">
        <w:rPr>
          <w:rFonts w:cs="Times New Roman"/>
        </w:rPr>
        <w:t xml:space="preserve">, </w:t>
      </w:r>
      <w:r w:rsidR="00880A5C" w:rsidRPr="00880A5C">
        <w:rPr>
          <w:rFonts w:cs="Times New Roman"/>
        </w:rPr>
        <w:t>gwarancja</w:t>
      </w:r>
      <w:r w:rsidR="00F066A2" w:rsidRPr="00880A5C">
        <w:rPr>
          <w:rFonts w:cs="Times New Roman"/>
        </w:rPr>
        <w:t xml:space="preserve"> „</w:t>
      </w:r>
      <w:r w:rsidR="00880A5C" w:rsidRPr="00880A5C">
        <w:rPr>
          <w:rFonts w:cs="Times New Roman"/>
        </w:rPr>
        <w:t>G</w:t>
      </w:r>
      <w:r w:rsidR="00F066A2" w:rsidRPr="00880A5C">
        <w:rPr>
          <w:rFonts w:cs="Times New Roman"/>
        </w:rPr>
        <w:t xml:space="preserve">” (w </w:t>
      </w:r>
      <w:r w:rsidR="00880A5C" w:rsidRPr="00880A5C">
        <w:rPr>
          <w:rFonts w:cs="Times New Roman"/>
        </w:rPr>
        <w:t>miesiącach</w:t>
      </w:r>
      <w:r w:rsidR="00F066A2" w:rsidRPr="00880A5C">
        <w:rPr>
          <w:rFonts w:cs="Times New Roman"/>
        </w:rPr>
        <w:t>) – waga 20%.</w:t>
      </w:r>
    </w:p>
    <w:p w14:paraId="0509CDA2" w14:textId="77777777" w:rsidR="00A148FE" w:rsidRDefault="00A148FE" w:rsidP="00A148FE">
      <w:pPr>
        <w:pStyle w:val="Standard"/>
        <w:jc w:val="both"/>
        <w:rPr>
          <w:rFonts w:cs="Times New Roman"/>
        </w:rPr>
      </w:pPr>
      <w:r>
        <w:rPr>
          <w:rFonts w:cs="Times New Roman"/>
        </w:rPr>
        <w:t xml:space="preserve">3. </w:t>
      </w:r>
      <w:r w:rsidR="00130C40" w:rsidRPr="001017CB">
        <w:rPr>
          <w:rFonts w:cs="Times New Roman"/>
        </w:rPr>
        <w:t>Zamawiający dokona wyboru oferty</w:t>
      </w:r>
      <w:r w:rsidR="00853EA6" w:rsidRPr="001017CB">
        <w:rPr>
          <w:rFonts w:cs="Times New Roman"/>
        </w:rPr>
        <w:t xml:space="preserve"> najkorzystniejszej, to jest takiej,</w:t>
      </w:r>
      <w:r w:rsidR="00130C40" w:rsidRPr="001017CB">
        <w:rPr>
          <w:rFonts w:cs="Times New Roman"/>
        </w:rPr>
        <w:t xml:space="preserve"> </w:t>
      </w:r>
      <w:r w:rsidR="00CF5F24" w:rsidRPr="001017CB">
        <w:rPr>
          <w:rFonts w:cs="Times New Roman"/>
        </w:rPr>
        <w:t>która otrzyma najwyższą wartoś</w:t>
      </w:r>
      <w:r w:rsidR="00853EA6" w:rsidRPr="001017CB">
        <w:rPr>
          <w:rFonts w:cs="Times New Roman"/>
        </w:rPr>
        <w:t>ć punktową.</w:t>
      </w:r>
    </w:p>
    <w:p w14:paraId="3E6EE021" w14:textId="0BCC0D80" w:rsidR="00B92B01" w:rsidRDefault="00A148FE" w:rsidP="00A148FE">
      <w:pPr>
        <w:pStyle w:val="Standard"/>
        <w:jc w:val="both"/>
      </w:pPr>
      <w:r>
        <w:rPr>
          <w:rFonts w:cs="Times New Roman"/>
        </w:rPr>
        <w:t xml:space="preserve">4. </w:t>
      </w:r>
      <w:r w:rsidR="00B92B01" w:rsidRPr="001017CB">
        <w:t>Przyznane punkty zostaną zaokrąglone z dokładnością do dwóch miejsc po przecinku.</w:t>
      </w:r>
    </w:p>
    <w:p w14:paraId="27F34B15" w14:textId="77777777" w:rsidR="00A148FE" w:rsidRPr="00A148FE" w:rsidRDefault="00A148FE" w:rsidP="00A148FE">
      <w:pPr>
        <w:pStyle w:val="Standard"/>
        <w:jc w:val="both"/>
        <w:rPr>
          <w:rFonts w:cs="Times New Roman"/>
        </w:rPr>
      </w:pPr>
    </w:p>
    <w:p w14:paraId="3E9926E2" w14:textId="77777777" w:rsidR="00E6251B" w:rsidRPr="001017CB" w:rsidRDefault="00E6251B">
      <w:pPr>
        <w:pStyle w:val="Standard"/>
        <w:jc w:val="both"/>
        <w:rPr>
          <w:rFonts w:cs="Times New Roman"/>
          <w:sz w:val="16"/>
          <w:szCs w:val="16"/>
        </w:rPr>
      </w:pPr>
    </w:p>
    <w:p w14:paraId="14757E3A" w14:textId="77777777" w:rsidR="00B9285D" w:rsidRPr="001017CB" w:rsidRDefault="00B9285D" w:rsidP="005B2BB5">
      <w:pPr>
        <w:pStyle w:val="Standard"/>
        <w:numPr>
          <w:ilvl w:val="0"/>
          <w:numId w:val="4"/>
        </w:numPr>
        <w:jc w:val="both"/>
        <w:rPr>
          <w:rFonts w:cs="Times New Roman"/>
          <w:b/>
          <w:bCs/>
        </w:rPr>
      </w:pPr>
      <w:r w:rsidRPr="001017CB">
        <w:rPr>
          <w:rFonts w:cs="Times New Roman"/>
          <w:b/>
          <w:bCs/>
        </w:rPr>
        <w:t>OPIS SPOSOBU PRZYZNAWANIA PUNKTACJI ZA SPEŁNIENIE DANEGO KRYTERIUM OCENY OFERTY</w:t>
      </w:r>
    </w:p>
    <w:p w14:paraId="7A782D8A" w14:textId="3BDDBBD3" w:rsidR="00843E45" w:rsidRDefault="00CE0BB0" w:rsidP="00CE0BB0">
      <w:pPr>
        <w:pStyle w:val="Standard"/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1. </w:t>
      </w:r>
      <w:r w:rsidR="00ED484E">
        <w:rPr>
          <w:rFonts w:cs="Times New Roman"/>
          <w:bCs/>
        </w:rPr>
        <w:t>Przyjęto następujące kryteri</w:t>
      </w:r>
      <w:r w:rsidR="00F066A2">
        <w:rPr>
          <w:rFonts w:cs="Times New Roman"/>
          <w:bCs/>
        </w:rPr>
        <w:t>a</w:t>
      </w:r>
      <w:r w:rsidR="00ED484E">
        <w:rPr>
          <w:rFonts w:cs="Times New Roman"/>
          <w:bCs/>
        </w:rPr>
        <w:t xml:space="preserve"> punktowe:</w:t>
      </w:r>
    </w:p>
    <w:p w14:paraId="27CE7B79" w14:textId="77777777" w:rsidR="00ED484E" w:rsidRDefault="00ED484E" w:rsidP="00CE0BB0">
      <w:pPr>
        <w:pStyle w:val="Standard"/>
        <w:jc w:val="both"/>
        <w:rPr>
          <w:rFonts w:cs="Times New Roman"/>
          <w:bCs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5103"/>
        <w:gridCol w:w="1383"/>
      </w:tblGrid>
      <w:tr w:rsidR="00ED484E" w:rsidRPr="00CF46F1" w14:paraId="1175C939" w14:textId="77777777" w:rsidTr="001539E6">
        <w:tc>
          <w:tcPr>
            <w:tcW w:w="675" w:type="dxa"/>
          </w:tcPr>
          <w:p w14:paraId="14D1F50E" w14:textId="77777777" w:rsidR="00ED484E" w:rsidRPr="00CF46F1" w:rsidRDefault="00ED484E" w:rsidP="001539E6">
            <w:pPr>
              <w:jc w:val="both"/>
              <w:rPr>
                <w:rFonts w:cs="Times New Roman"/>
                <w:b/>
              </w:rPr>
            </w:pPr>
            <w:r w:rsidRPr="00CF46F1">
              <w:rPr>
                <w:rFonts w:cs="Times New Roman"/>
                <w:b/>
              </w:rPr>
              <w:t>Lp.</w:t>
            </w:r>
          </w:p>
        </w:tc>
        <w:tc>
          <w:tcPr>
            <w:tcW w:w="2127" w:type="dxa"/>
          </w:tcPr>
          <w:p w14:paraId="55B2E8D6" w14:textId="77777777" w:rsidR="00ED484E" w:rsidRPr="00CF46F1" w:rsidRDefault="00ED484E" w:rsidP="001539E6">
            <w:pPr>
              <w:jc w:val="both"/>
              <w:rPr>
                <w:rFonts w:cs="Times New Roman"/>
                <w:b/>
              </w:rPr>
            </w:pPr>
            <w:r w:rsidRPr="00CF46F1">
              <w:rPr>
                <w:rFonts w:cs="Times New Roman"/>
                <w:b/>
              </w:rPr>
              <w:t>Kryterium</w:t>
            </w:r>
          </w:p>
        </w:tc>
        <w:tc>
          <w:tcPr>
            <w:tcW w:w="5103" w:type="dxa"/>
          </w:tcPr>
          <w:p w14:paraId="4B9B2FE9" w14:textId="77777777" w:rsidR="00ED484E" w:rsidRPr="00CF46F1" w:rsidRDefault="00ED484E" w:rsidP="001539E6">
            <w:pPr>
              <w:jc w:val="both"/>
              <w:rPr>
                <w:rFonts w:cs="Times New Roman"/>
                <w:b/>
              </w:rPr>
            </w:pPr>
            <w:r w:rsidRPr="00CF46F1">
              <w:rPr>
                <w:rFonts w:cs="Times New Roman"/>
                <w:b/>
              </w:rPr>
              <w:t>Sposób oceny</w:t>
            </w:r>
          </w:p>
        </w:tc>
        <w:tc>
          <w:tcPr>
            <w:tcW w:w="1383" w:type="dxa"/>
          </w:tcPr>
          <w:p w14:paraId="1B89D324" w14:textId="77777777" w:rsidR="00ED484E" w:rsidRPr="00CF46F1" w:rsidRDefault="00ED484E" w:rsidP="001539E6">
            <w:pPr>
              <w:jc w:val="both"/>
              <w:rPr>
                <w:rFonts w:cs="Times New Roman"/>
                <w:b/>
              </w:rPr>
            </w:pPr>
            <w:r w:rsidRPr="00CF46F1">
              <w:rPr>
                <w:rFonts w:cs="Times New Roman"/>
                <w:b/>
              </w:rPr>
              <w:t>Max. ilość punktów</w:t>
            </w:r>
          </w:p>
        </w:tc>
      </w:tr>
      <w:tr w:rsidR="00ED484E" w:rsidRPr="00CF46F1" w14:paraId="27DA3266" w14:textId="77777777" w:rsidTr="001539E6">
        <w:tc>
          <w:tcPr>
            <w:tcW w:w="675" w:type="dxa"/>
          </w:tcPr>
          <w:p w14:paraId="6EB54B92" w14:textId="77777777" w:rsidR="00ED484E" w:rsidRPr="00CF46F1" w:rsidRDefault="00ED484E" w:rsidP="001539E6">
            <w:pPr>
              <w:jc w:val="center"/>
              <w:rPr>
                <w:rFonts w:cs="Times New Roman"/>
              </w:rPr>
            </w:pPr>
            <w:r w:rsidRPr="00CF46F1">
              <w:rPr>
                <w:rFonts w:cs="Times New Roman"/>
              </w:rPr>
              <w:t>1.</w:t>
            </w:r>
          </w:p>
        </w:tc>
        <w:tc>
          <w:tcPr>
            <w:tcW w:w="2127" w:type="dxa"/>
          </w:tcPr>
          <w:p w14:paraId="3C212543" w14:textId="64315A05" w:rsidR="00ED484E" w:rsidRPr="00CF46F1" w:rsidRDefault="00ED484E" w:rsidP="001539E6">
            <w:pPr>
              <w:jc w:val="both"/>
              <w:rPr>
                <w:rFonts w:cs="Times New Roman"/>
              </w:rPr>
            </w:pPr>
            <w:r w:rsidRPr="00CF46F1">
              <w:rPr>
                <w:rFonts w:cs="Times New Roman"/>
              </w:rPr>
              <w:t xml:space="preserve">Cena </w:t>
            </w:r>
            <w:r w:rsidR="00016513">
              <w:rPr>
                <w:rFonts w:cs="Times New Roman"/>
              </w:rPr>
              <w:t>brutto</w:t>
            </w:r>
            <w:r w:rsidRPr="00CF46F1">
              <w:rPr>
                <w:rFonts w:cs="Times New Roman"/>
              </w:rPr>
              <w:t xml:space="preserve"> „C”</w:t>
            </w:r>
          </w:p>
        </w:tc>
        <w:tc>
          <w:tcPr>
            <w:tcW w:w="5103" w:type="dxa"/>
          </w:tcPr>
          <w:p w14:paraId="5E9F53AE" w14:textId="6F2E41D0" w:rsidR="00ED484E" w:rsidRPr="00CF46F1" w:rsidRDefault="00ED484E" w:rsidP="001539E6">
            <w:pPr>
              <w:spacing w:after="120"/>
              <w:rPr>
                <w:rFonts w:cs="Times New Roman"/>
              </w:rPr>
            </w:pPr>
            <w:r w:rsidRPr="00CF46F1">
              <w:rPr>
                <w:rFonts w:cs="Times New Roman"/>
              </w:rPr>
              <w:t xml:space="preserve">Najwyższą liczbę punktów otrzyma oferta zawierająca najniższą cenę: </w:t>
            </w:r>
            <w:r w:rsidR="00C108E8">
              <w:rPr>
                <w:rFonts w:cs="Times New Roman"/>
              </w:rPr>
              <w:t>8</w:t>
            </w:r>
            <w:r>
              <w:rPr>
                <w:rFonts w:cs="Times New Roman"/>
              </w:rPr>
              <w:t>0</w:t>
            </w:r>
            <w:r w:rsidRPr="00CF46F1">
              <w:rPr>
                <w:rFonts w:cs="Times New Roman"/>
              </w:rPr>
              <w:t xml:space="preserve"> pkt</w:t>
            </w:r>
          </w:p>
          <w:p w14:paraId="215A19F9" w14:textId="77777777" w:rsidR="00ED484E" w:rsidRPr="00CF46F1" w:rsidRDefault="00ED484E" w:rsidP="001539E6">
            <w:pPr>
              <w:rPr>
                <w:rFonts w:cs="Times New Roman"/>
              </w:rPr>
            </w:pPr>
            <w:r w:rsidRPr="00CF46F1">
              <w:rPr>
                <w:rFonts w:cs="Times New Roman"/>
              </w:rPr>
              <w:t xml:space="preserve">Pozostałe oferty wg wzoru: </w:t>
            </w:r>
          </w:p>
          <w:p w14:paraId="18A31E2E" w14:textId="721DCEEC" w:rsidR="00ED484E" w:rsidRPr="00CF46F1" w:rsidRDefault="00ED484E" w:rsidP="001539E6">
            <w:pPr>
              <w:rPr>
                <w:rFonts w:cs="Times New Roman"/>
              </w:rPr>
            </w:pPr>
            <w:r w:rsidRPr="00CF46F1">
              <w:rPr>
                <w:rFonts w:cs="Times New Roman"/>
                <w:b/>
              </w:rPr>
              <w:t>(</w:t>
            </w:r>
            <w:proofErr w:type="spellStart"/>
            <w:r w:rsidRPr="00CF46F1">
              <w:rPr>
                <w:rFonts w:cs="Times New Roman"/>
                <w:b/>
              </w:rPr>
              <w:t>C</w:t>
            </w:r>
            <w:r w:rsidR="007C117B">
              <w:rPr>
                <w:rFonts w:cs="Times New Roman"/>
                <w:b/>
              </w:rPr>
              <w:t>n</w:t>
            </w:r>
            <w:proofErr w:type="spellEnd"/>
            <w:r w:rsidRPr="00CF46F1">
              <w:rPr>
                <w:rFonts w:cs="Times New Roman"/>
                <w:b/>
              </w:rPr>
              <w:t xml:space="preserve"> / C</w:t>
            </w:r>
            <w:r w:rsidR="007C117B">
              <w:rPr>
                <w:rFonts w:cs="Times New Roman"/>
                <w:b/>
              </w:rPr>
              <w:t>o</w:t>
            </w:r>
            <w:r w:rsidRPr="00CF46F1">
              <w:rPr>
                <w:rFonts w:cs="Times New Roman"/>
                <w:b/>
              </w:rPr>
              <w:t>) x 100 pkt x waga</w:t>
            </w:r>
          </w:p>
          <w:p w14:paraId="44C99171" w14:textId="77777777" w:rsidR="00ED484E" w:rsidRPr="00CF46F1" w:rsidRDefault="00ED484E" w:rsidP="001539E6">
            <w:pPr>
              <w:rPr>
                <w:rFonts w:cs="Times New Roman"/>
                <w:i/>
              </w:rPr>
            </w:pPr>
            <w:r w:rsidRPr="00CF46F1">
              <w:rPr>
                <w:rFonts w:cs="Times New Roman"/>
                <w:i/>
              </w:rPr>
              <w:t xml:space="preserve">gdzie: </w:t>
            </w:r>
          </w:p>
          <w:p w14:paraId="03DD87E0" w14:textId="002BD70A" w:rsidR="00ED484E" w:rsidRPr="00CF46F1" w:rsidRDefault="00ED484E" w:rsidP="001539E6">
            <w:pPr>
              <w:rPr>
                <w:rFonts w:cs="Times New Roman"/>
              </w:rPr>
            </w:pPr>
            <w:proofErr w:type="spellStart"/>
            <w:r w:rsidRPr="00CF46F1">
              <w:rPr>
                <w:rFonts w:cs="Times New Roman"/>
                <w:b/>
              </w:rPr>
              <w:t>C</w:t>
            </w:r>
            <w:r w:rsidR="007C117B">
              <w:rPr>
                <w:rFonts w:cs="Times New Roman"/>
                <w:b/>
              </w:rPr>
              <w:t>n</w:t>
            </w:r>
            <w:proofErr w:type="spellEnd"/>
            <w:r w:rsidRPr="00CF46F1">
              <w:rPr>
                <w:rFonts w:cs="Times New Roman"/>
                <w:b/>
              </w:rPr>
              <w:t xml:space="preserve"> </w:t>
            </w:r>
            <w:r w:rsidRPr="00CF46F1">
              <w:rPr>
                <w:rFonts w:cs="Times New Roman"/>
              </w:rPr>
              <w:t xml:space="preserve">– najniższa cena wynikająca ze złożonych ofert  </w:t>
            </w:r>
          </w:p>
          <w:p w14:paraId="64B25E76" w14:textId="7552786A" w:rsidR="00ED484E" w:rsidRPr="00CF46F1" w:rsidRDefault="00ED484E" w:rsidP="001539E6">
            <w:pPr>
              <w:rPr>
                <w:rFonts w:cs="Times New Roman"/>
              </w:rPr>
            </w:pPr>
            <w:r w:rsidRPr="00CF46F1">
              <w:rPr>
                <w:rFonts w:cs="Times New Roman"/>
                <w:b/>
              </w:rPr>
              <w:t>C</w:t>
            </w:r>
            <w:r w:rsidR="007C117B">
              <w:rPr>
                <w:rFonts w:cs="Times New Roman"/>
                <w:b/>
              </w:rPr>
              <w:t>o</w:t>
            </w:r>
            <w:r w:rsidRPr="00CF46F1">
              <w:rPr>
                <w:rFonts w:cs="Times New Roman"/>
                <w:b/>
              </w:rPr>
              <w:t xml:space="preserve"> </w:t>
            </w:r>
            <w:r w:rsidRPr="00CF46F1">
              <w:rPr>
                <w:rFonts w:cs="Times New Roman"/>
              </w:rPr>
              <w:t>– cena oferty ocenianej</w:t>
            </w:r>
          </w:p>
          <w:p w14:paraId="29DEB6A6" w14:textId="77777777" w:rsidR="00ED484E" w:rsidRPr="00CF46F1" w:rsidRDefault="00ED484E" w:rsidP="001539E6">
            <w:pPr>
              <w:jc w:val="center"/>
              <w:rPr>
                <w:rFonts w:cs="Times New Roman"/>
              </w:rPr>
            </w:pPr>
          </w:p>
        </w:tc>
        <w:tc>
          <w:tcPr>
            <w:tcW w:w="1383" w:type="dxa"/>
          </w:tcPr>
          <w:p w14:paraId="6011D9B7" w14:textId="4F5CB58E" w:rsidR="00ED484E" w:rsidRPr="00CF46F1" w:rsidRDefault="00F066A2" w:rsidP="001539E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80</w:t>
            </w:r>
          </w:p>
        </w:tc>
      </w:tr>
      <w:tr w:rsidR="00880A5C" w:rsidRPr="00CF46F1" w14:paraId="76150741" w14:textId="77777777" w:rsidTr="001539E6">
        <w:tc>
          <w:tcPr>
            <w:tcW w:w="675" w:type="dxa"/>
          </w:tcPr>
          <w:p w14:paraId="77AD9601" w14:textId="3DD07EBE" w:rsidR="00880A5C" w:rsidRPr="00CF46F1" w:rsidRDefault="00880A5C" w:rsidP="00880A5C">
            <w:pPr>
              <w:jc w:val="center"/>
              <w:rPr>
                <w:rFonts w:cs="Times New Roman"/>
              </w:rPr>
            </w:pPr>
            <w:r w:rsidRPr="006A0A63">
              <w:rPr>
                <w:rFonts w:cs="Times New Roman"/>
              </w:rPr>
              <w:t>2.</w:t>
            </w:r>
          </w:p>
        </w:tc>
        <w:tc>
          <w:tcPr>
            <w:tcW w:w="2127" w:type="dxa"/>
          </w:tcPr>
          <w:p w14:paraId="59609E9C" w14:textId="6BD91FE2" w:rsidR="00880A5C" w:rsidRPr="00CF46F1" w:rsidRDefault="00880A5C" w:rsidP="00880A5C">
            <w:pPr>
              <w:jc w:val="both"/>
              <w:rPr>
                <w:rFonts w:cs="Times New Roman"/>
              </w:rPr>
            </w:pPr>
            <w:r w:rsidRPr="00CF46F1">
              <w:rPr>
                <w:rFonts w:cs="Times New Roman"/>
              </w:rPr>
              <w:t>Gwarancja</w:t>
            </w:r>
            <w:r w:rsidRPr="00FE6DCF">
              <w:rPr>
                <w:rFonts w:cs="Times New Roman"/>
                <w:color w:val="000000" w:themeColor="text1"/>
              </w:rPr>
              <w:t xml:space="preserve"> </w:t>
            </w:r>
            <w:r w:rsidRPr="00CF46F1">
              <w:rPr>
                <w:rFonts w:cs="Times New Roman"/>
              </w:rPr>
              <w:t>(w miesiącach) „G”</w:t>
            </w:r>
          </w:p>
        </w:tc>
        <w:tc>
          <w:tcPr>
            <w:tcW w:w="5103" w:type="dxa"/>
          </w:tcPr>
          <w:p w14:paraId="03A91924" w14:textId="28465B97" w:rsidR="00880A5C" w:rsidRPr="00CF46F1" w:rsidRDefault="00880A5C" w:rsidP="00880A5C">
            <w:pPr>
              <w:spacing w:after="120"/>
              <w:rPr>
                <w:rFonts w:cs="Times New Roman"/>
              </w:rPr>
            </w:pPr>
            <w:r w:rsidRPr="00CF46F1">
              <w:rPr>
                <w:rFonts w:cs="Times New Roman"/>
              </w:rPr>
              <w:t xml:space="preserve">Najwyższą liczbę punktów otrzyma najdłuższy okres gwarancji spośród otrzymanych ofert: </w:t>
            </w:r>
            <w:r>
              <w:rPr>
                <w:rFonts w:cs="Times New Roman"/>
              </w:rPr>
              <w:t>2</w:t>
            </w:r>
            <w:r w:rsidRPr="00CF46F1">
              <w:rPr>
                <w:rFonts w:cs="Times New Roman"/>
              </w:rPr>
              <w:t>0 pkt</w:t>
            </w:r>
          </w:p>
          <w:p w14:paraId="09362D42" w14:textId="77777777" w:rsidR="00880A5C" w:rsidRPr="00CF46F1" w:rsidRDefault="00880A5C" w:rsidP="00880A5C">
            <w:pPr>
              <w:rPr>
                <w:rFonts w:cs="Times New Roman"/>
              </w:rPr>
            </w:pPr>
            <w:r w:rsidRPr="00CF46F1">
              <w:rPr>
                <w:rFonts w:cs="Times New Roman"/>
              </w:rPr>
              <w:t xml:space="preserve">Pozostałe oferty wg wzoru: </w:t>
            </w:r>
          </w:p>
          <w:p w14:paraId="7E72F2C6" w14:textId="77777777" w:rsidR="00880A5C" w:rsidRPr="00CF46F1" w:rsidRDefault="00880A5C" w:rsidP="00880A5C">
            <w:pPr>
              <w:rPr>
                <w:rFonts w:cs="Times New Roman"/>
              </w:rPr>
            </w:pPr>
            <w:r w:rsidRPr="00CF46F1">
              <w:rPr>
                <w:rFonts w:cs="Times New Roman"/>
                <w:b/>
              </w:rPr>
              <w:lastRenderedPageBreak/>
              <w:t>(</w:t>
            </w:r>
            <w:proofErr w:type="spellStart"/>
            <w:r w:rsidRPr="00CF46F1">
              <w:rPr>
                <w:rFonts w:cs="Times New Roman"/>
                <w:b/>
              </w:rPr>
              <w:t>G</w:t>
            </w:r>
            <w:r>
              <w:rPr>
                <w:rFonts w:cs="Times New Roman"/>
                <w:b/>
              </w:rPr>
              <w:t>n</w:t>
            </w:r>
            <w:proofErr w:type="spellEnd"/>
            <w:r w:rsidRPr="00CF46F1">
              <w:rPr>
                <w:rFonts w:cs="Times New Roman"/>
                <w:b/>
              </w:rPr>
              <w:t xml:space="preserve"> / G</w:t>
            </w:r>
            <w:r>
              <w:rPr>
                <w:rFonts w:cs="Times New Roman"/>
                <w:b/>
              </w:rPr>
              <w:t>o</w:t>
            </w:r>
            <w:r w:rsidRPr="00CF46F1">
              <w:rPr>
                <w:rFonts w:cs="Times New Roman"/>
                <w:b/>
              </w:rPr>
              <w:t>) x 100 pkt x waga</w:t>
            </w:r>
          </w:p>
          <w:p w14:paraId="1AD87FCE" w14:textId="77777777" w:rsidR="00880A5C" w:rsidRPr="00CF46F1" w:rsidRDefault="00880A5C" w:rsidP="00880A5C">
            <w:pPr>
              <w:rPr>
                <w:rFonts w:cs="Times New Roman"/>
                <w:i/>
              </w:rPr>
            </w:pPr>
            <w:r w:rsidRPr="00CF46F1">
              <w:rPr>
                <w:rFonts w:cs="Times New Roman"/>
                <w:i/>
              </w:rPr>
              <w:t xml:space="preserve">gdzie: </w:t>
            </w:r>
          </w:p>
          <w:p w14:paraId="7EABCEA2" w14:textId="77777777" w:rsidR="00880A5C" w:rsidRPr="00CF46F1" w:rsidRDefault="00880A5C" w:rsidP="00880A5C">
            <w:pPr>
              <w:rPr>
                <w:rFonts w:cs="Times New Roman"/>
                <w:i/>
              </w:rPr>
            </w:pPr>
            <w:r w:rsidRPr="00CF46F1">
              <w:rPr>
                <w:rFonts w:cs="Times New Roman"/>
                <w:b/>
                <w:bCs/>
                <w:iCs/>
              </w:rPr>
              <w:t>G</w:t>
            </w:r>
            <w:r>
              <w:rPr>
                <w:rFonts w:cs="Times New Roman"/>
                <w:b/>
                <w:bCs/>
                <w:iCs/>
              </w:rPr>
              <w:t>o</w:t>
            </w:r>
            <w:r w:rsidRPr="00CF46F1">
              <w:rPr>
                <w:rFonts w:cs="Times New Roman"/>
                <w:b/>
              </w:rPr>
              <w:t xml:space="preserve"> </w:t>
            </w:r>
            <w:r w:rsidRPr="00CF46F1">
              <w:rPr>
                <w:rFonts w:cs="Times New Roman"/>
              </w:rPr>
              <w:t xml:space="preserve">– okres gwarancji w ofercie z najdłuższym okresem gwarancji ze złożonych ofert  </w:t>
            </w:r>
          </w:p>
          <w:p w14:paraId="20232406" w14:textId="77777777" w:rsidR="00880A5C" w:rsidRPr="00CF46F1" w:rsidRDefault="00880A5C" w:rsidP="00880A5C">
            <w:pPr>
              <w:rPr>
                <w:rFonts w:cs="Times New Roman"/>
              </w:rPr>
            </w:pPr>
            <w:proofErr w:type="spellStart"/>
            <w:r w:rsidRPr="00CF46F1">
              <w:rPr>
                <w:rFonts w:cs="Times New Roman"/>
                <w:b/>
              </w:rPr>
              <w:t>G</w:t>
            </w:r>
            <w:r>
              <w:rPr>
                <w:rFonts w:cs="Times New Roman"/>
                <w:b/>
              </w:rPr>
              <w:t>n</w:t>
            </w:r>
            <w:proofErr w:type="spellEnd"/>
            <w:r w:rsidRPr="00CF46F1">
              <w:rPr>
                <w:rFonts w:cs="Times New Roman"/>
                <w:b/>
              </w:rPr>
              <w:t xml:space="preserve"> </w:t>
            </w:r>
            <w:r w:rsidRPr="00CF46F1">
              <w:rPr>
                <w:rFonts w:cs="Times New Roman"/>
              </w:rPr>
              <w:t>– okres gwarancji z oferty ocenianej</w:t>
            </w:r>
          </w:p>
          <w:p w14:paraId="7F29C7BA" w14:textId="77777777" w:rsidR="00880A5C" w:rsidRDefault="00880A5C" w:rsidP="00880A5C">
            <w:pPr>
              <w:rPr>
                <w:ins w:id="0" w:author="Pawel Pasich" w:date="2020-10-23T15:31:00Z"/>
                <w:rFonts w:cs="Times New Roman"/>
              </w:rPr>
            </w:pPr>
            <w:r w:rsidRPr="00CF46F1">
              <w:rPr>
                <w:rFonts w:cs="Times New Roman"/>
              </w:rPr>
              <w:t xml:space="preserve">Maksymalna oceniana długość gwarancji to </w:t>
            </w:r>
            <w:r>
              <w:rPr>
                <w:rFonts w:cs="Times New Roman"/>
                <w:b/>
                <w:bCs/>
              </w:rPr>
              <w:t>48</w:t>
            </w:r>
            <w:r w:rsidRPr="00CF46F1">
              <w:rPr>
                <w:rFonts w:cs="Times New Roman"/>
                <w:b/>
                <w:bCs/>
              </w:rPr>
              <w:t xml:space="preserve"> </w:t>
            </w:r>
            <w:r w:rsidRPr="00CF46F1">
              <w:rPr>
                <w:rFonts w:cs="Times New Roman"/>
              </w:rPr>
              <w:t xml:space="preserve">miesięcy. </w:t>
            </w:r>
          </w:p>
          <w:p w14:paraId="6AB19AAA" w14:textId="00E02AB4" w:rsidR="00880A5C" w:rsidRPr="00CF46F1" w:rsidRDefault="00880A5C" w:rsidP="00880A5C">
            <w:pPr>
              <w:spacing w:after="120"/>
              <w:rPr>
                <w:rFonts w:cs="Times New Roman"/>
              </w:rPr>
            </w:pPr>
            <w:r w:rsidRPr="00CF46F1">
              <w:rPr>
                <w:rFonts w:cs="Times New Roman"/>
              </w:rPr>
              <w:t xml:space="preserve">W wypadku zadeklarowania przez Oferenta dłuższego okresu gwarancji, na potrzeby wyliczenia wartości punktowej danej oferty w tym kryterium Zamawiający przyjmie </w:t>
            </w:r>
            <w:r>
              <w:rPr>
                <w:rFonts w:cs="Times New Roman"/>
                <w:b/>
                <w:bCs/>
              </w:rPr>
              <w:t>48</w:t>
            </w:r>
            <w:r w:rsidRPr="00CF46F1">
              <w:rPr>
                <w:rFonts w:cs="Times New Roman"/>
              </w:rPr>
              <w:t xml:space="preserve"> miesięcy gwarancji.</w:t>
            </w:r>
          </w:p>
        </w:tc>
        <w:tc>
          <w:tcPr>
            <w:tcW w:w="1383" w:type="dxa"/>
          </w:tcPr>
          <w:p w14:paraId="3A875D5A" w14:textId="2BF5D87E" w:rsidR="00880A5C" w:rsidRDefault="00880A5C" w:rsidP="00880A5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2</w:t>
            </w:r>
            <w:r w:rsidRPr="00CF46F1">
              <w:rPr>
                <w:rFonts w:cs="Times New Roman"/>
              </w:rPr>
              <w:t>0</w:t>
            </w:r>
          </w:p>
        </w:tc>
      </w:tr>
      <w:tr w:rsidR="00F066A2" w:rsidRPr="00CF46F1" w14:paraId="6BE4E3AC" w14:textId="77777777" w:rsidTr="001539E6">
        <w:tc>
          <w:tcPr>
            <w:tcW w:w="2802" w:type="dxa"/>
            <w:gridSpan w:val="2"/>
          </w:tcPr>
          <w:p w14:paraId="3D0416A2" w14:textId="77777777" w:rsidR="00F066A2" w:rsidRPr="00CF46F1" w:rsidRDefault="00F066A2" w:rsidP="00F066A2">
            <w:pPr>
              <w:jc w:val="both"/>
              <w:rPr>
                <w:rFonts w:cs="Times New Roman"/>
                <w:b/>
              </w:rPr>
            </w:pPr>
            <w:r w:rsidRPr="00CF46F1">
              <w:rPr>
                <w:rFonts w:cs="Times New Roman"/>
                <w:b/>
              </w:rPr>
              <w:t>SUMA</w:t>
            </w:r>
          </w:p>
        </w:tc>
        <w:tc>
          <w:tcPr>
            <w:tcW w:w="5103" w:type="dxa"/>
          </w:tcPr>
          <w:p w14:paraId="60E52A9B" w14:textId="77777777" w:rsidR="00F066A2" w:rsidRPr="00CF46F1" w:rsidRDefault="00F066A2" w:rsidP="00F066A2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383" w:type="dxa"/>
          </w:tcPr>
          <w:p w14:paraId="52A054DF" w14:textId="77777777" w:rsidR="00F066A2" w:rsidRPr="00CF46F1" w:rsidRDefault="00F066A2" w:rsidP="00F066A2">
            <w:pPr>
              <w:jc w:val="center"/>
              <w:rPr>
                <w:rFonts w:cs="Times New Roman"/>
                <w:b/>
              </w:rPr>
            </w:pPr>
            <w:r w:rsidRPr="00CF46F1">
              <w:rPr>
                <w:rFonts w:cs="Times New Roman"/>
                <w:b/>
              </w:rPr>
              <w:t>100</w:t>
            </w:r>
          </w:p>
        </w:tc>
      </w:tr>
    </w:tbl>
    <w:p w14:paraId="75A86605" w14:textId="77777777" w:rsidR="00ED484E" w:rsidRDefault="00ED484E" w:rsidP="00CE0BB0">
      <w:pPr>
        <w:pStyle w:val="Standard"/>
        <w:jc w:val="both"/>
        <w:rPr>
          <w:rFonts w:cs="Times New Roman"/>
          <w:bCs/>
        </w:rPr>
      </w:pPr>
    </w:p>
    <w:p w14:paraId="557BB068" w14:textId="4D14ADD1" w:rsidR="005A6C21" w:rsidRDefault="005A6C21" w:rsidP="00CE0BB0">
      <w:pPr>
        <w:pStyle w:val="Standard"/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2. </w:t>
      </w:r>
      <w:r w:rsidRPr="006A0A63">
        <w:rPr>
          <w:rFonts w:cs="Times New Roman"/>
        </w:rPr>
        <w:t>Cena podana w ofercie powinna obejmować wszystkie koszty związane z realizacją przedmiotu zamówienia</w:t>
      </w:r>
      <w:r w:rsidR="00C108E8">
        <w:rPr>
          <w:rFonts w:cs="Times New Roman"/>
        </w:rPr>
        <w:t xml:space="preserve"> (</w:t>
      </w:r>
      <w:r w:rsidR="00C108E8" w:rsidRPr="007E0EBD">
        <w:rPr>
          <w:rFonts w:cs="Times New Roman"/>
        </w:rPr>
        <w:t>w tym dostawę do Zamawiającego</w:t>
      </w:r>
      <w:r w:rsidR="00C108E8">
        <w:rPr>
          <w:rFonts w:cs="Times New Roman"/>
        </w:rPr>
        <w:t>)</w:t>
      </w:r>
      <w:r w:rsidRPr="006A0A63">
        <w:rPr>
          <w:rFonts w:cs="Times New Roman"/>
        </w:rPr>
        <w:t>. Podana cena jest obowiązująca w całym okresie związania ofertą i w trakcie realizacji umowy w sprawie zamówienia. Cena oferty musi być podana z dokładnością do dwóch miejsc po przecinku.</w:t>
      </w:r>
    </w:p>
    <w:p w14:paraId="7AA9A268" w14:textId="60005BB8" w:rsidR="00E70019" w:rsidRDefault="005A6C21" w:rsidP="00880A5C">
      <w:pPr>
        <w:jc w:val="both"/>
        <w:rPr>
          <w:rFonts w:cs="Times New Roman"/>
          <w:color w:val="000000" w:themeColor="text1"/>
        </w:rPr>
      </w:pPr>
      <w:r>
        <w:rPr>
          <w:rFonts w:cs="Times New Roman"/>
          <w:bCs/>
        </w:rPr>
        <w:t xml:space="preserve">3. </w:t>
      </w:r>
      <w:r w:rsidR="00880A5C" w:rsidRPr="003C4AB2">
        <w:rPr>
          <w:rFonts w:cs="Times New Roman"/>
        </w:rPr>
        <w:t xml:space="preserve">W kryterium Gwarancja „G” rozumie się ilość miesięcy obowiązywania gwarancji liczoną od </w:t>
      </w:r>
      <w:r w:rsidR="00880A5C" w:rsidRPr="00187D9D">
        <w:rPr>
          <w:rFonts w:cs="Times New Roman"/>
          <w:color w:val="000000" w:themeColor="text1"/>
        </w:rPr>
        <w:t xml:space="preserve">dnia podpisania protokołu </w:t>
      </w:r>
      <w:r w:rsidR="00880A5C">
        <w:rPr>
          <w:rFonts w:cs="Times New Roman"/>
          <w:color w:val="000000" w:themeColor="text1"/>
        </w:rPr>
        <w:t>odbioru</w:t>
      </w:r>
      <w:r w:rsidR="00880A5C" w:rsidRPr="00187D9D">
        <w:rPr>
          <w:rFonts w:cs="Times New Roman"/>
          <w:color w:val="000000" w:themeColor="text1"/>
        </w:rPr>
        <w:t xml:space="preserve">. </w:t>
      </w:r>
    </w:p>
    <w:p w14:paraId="4AE6A205" w14:textId="77777777" w:rsidR="0046740D" w:rsidRDefault="00E70019" w:rsidP="00880A5C">
      <w:pPr>
        <w:jc w:val="both"/>
        <w:rPr>
          <w:rFonts w:cs="Times New Roman"/>
          <w:color w:val="000000" w:themeColor="text1"/>
        </w:rPr>
      </w:pPr>
      <w:r w:rsidRPr="003E138D">
        <w:rPr>
          <w:rFonts w:cs="Times New Roman"/>
          <w:color w:val="000000" w:themeColor="text1"/>
        </w:rPr>
        <w:t xml:space="preserve">4. </w:t>
      </w:r>
      <w:r w:rsidR="0046740D" w:rsidRPr="0046740D">
        <w:rPr>
          <w:rFonts w:cs="Times New Roman"/>
          <w:color w:val="000000" w:themeColor="text1"/>
        </w:rPr>
        <w:t xml:space="preserve">Okres gwarancji podany przez Wykonawcę musi dotyczyć całości przedmiotu zamówienia. W ramach oferowanej gwarancji Wykonawca zobowiązany jest do: </w:t>
      </w:r>
    </w:p>
    <w:p w14:paraId="2EED08F3" w14:textId="77777777" w:rsidR="0046740D" w:rsidRDefault="0046740D" w:rsidP="00880A5C">
      <w:pPr>
        <w:jc w:val="both"/>
        <w:rPr>
          <w:rFonts w:cs="Times New Roman"/>
          <w:color w:val="000000" w:themeColor="text1"/>
        </w:rPr>
      </w:pPr>
      <w:r w:rsidRPr="0046740D">
        <w:rPr>
          <w:rFonts w:cs="Times New Roman"/>
          <w:color w:val="000000" w:themeColor="text1"/>
        </w:rPr>
        <w:t xml:space="preserve">a) świadczenia usług w systemie </w:t>
      </w:r>
      <w:proofErr w:type="spellStart"/>
      <w:r w:rsidRPr="0046740D">
        <w:rPr>
          <w:rFonts w:cs="Times New Roman"/>
          <w:color w:val="000000" w:themeColor="text1"/>
        </w:rPr>
        <w:t>door</w:t>
      </w:r>
      <w:proofErr w:type="spellEnd"/>
      <w:r w:rsidRPr="0046740D">
        <w:rPr>
          <w:rFonts w:cs="Times New Roman"/>
          <w:color w:val="000000" w:themeColor="text1"/>
        </w:rPr>
        <w:t>-to-</w:t>
      </w:r>
      <w:proofErr w:type="spellStart"/>
      <w:r w:rsidRPr="0046740D">
        <w:rPr>
          <w:rFonts w:cs="Times New Roman"/>
          <w:color w:val="000000" w:themeColor="text1"/>
        </w:rPr>
        <w:t>door</w:t>
      </w:r>
      <w:proofErr w:type="spellEnd"/>
      <w:r w:rsidRPr="0046740D">
        <w:rPr>
          <w:rFonts w:cs="Times New Roman"/>
          <w:color w:val="000000" w:themeColor="text1"/>
        </w:rPr>
        <w:t xml:space="preserve"> (odbiór sprzętu od Zamawiającego i zwrot po naprawie na koszt i ryzyko Wykonawcy),</w:t>
      </w:r>
      <w:r>
        <w:rPr>
          <w:rFonts w:cs="Times New Roman"/>
          <w:color w:val="000000" w:themeColor="text1"/>
        </w:rPr>
        <w:t xml:space="preserve"> </w:t>
      </w:r>
    </w:p>
    <w:p w14:paraId="17EA90EA" w14:textId="77777777" w:rsidR="0046740D" w:rsidRDefault="0046740D" w:rsidP="00880A5C">
      <w:pPr>
        <w:jc w:val="both"/>
        <w:rPr>
          <w:rFonts w:cs="Times New Roman"/>
          <w:color w:val="000000" w:themeColor="text1"/>
        </w:rPr>
      </w:pPr>
      <w:r w:rsidRPr="0046740D">
        <w:rPr>
          <w:rFonts w:cs="Times New Roman"/>
          <w:color w:val="000000" w:themeColor="text1"/>
        </w:rPr>
        <w:t xml:space="preserve">b) dostarczenia sprzętu zastępczego (o parametrach równoważnych lub nie gorszych niż sprzęt serwisowany) na cały okres trwania naprawy, w terminie maksymalnie 48 godzin od momentu zgłoszenia usterki przez Zamawiającego. </w:t>
      </w:r>
    </w:p>
    <w:p w14:paraId="1A611FF4" w14:textId="5CB6E5FA" w:rsidR="00E70019" w:rsidRPr="001254B3" w:rsidRDefault="0046740D" w:rsidP="00880A5C">
      <w:pPr>
        <w:jc w:val="both"/>
        <w:rPr>
          <w:rFonts w:cs="Times New Roman"/>
          <w:color w:val="000000" w:themeColor="text1"/>
        </w:rPr>
      </w:pPr>
      <w:r w:rsidRPr="0046740D">
        <w:rPr>
          <w:rFonts w:cs="Times New Roman"/>
          <w:color w:val="000000" w:themeColor="text1"/>
        </w:rPr>
        <w:t xml:space="preserve">Niedopuszczalnym jest podawanie przez Wykonawcę różnych okresów gwarancji na poszczególne elementy/podzespoły </w:t>
      </w:r>
      <w:r>
        <w:rPr>
          <w:rFonts w:cs="Times New Roman"/>
          <w:color w:val="000000" w:themeColor="text1"/>
        </w:rPr>
        <w:t>desek do surfowania</w:t>
      </w:r>
      <w:r w:rsidR="00EE32EE" w:rsidRPr="003E138D">
        <w:rPr>
          <w:rFonts w:cs="Times New Roman"/>
          <w:color w:val="000000" w:themeColor="text1"/>
        </w:rPr>
        <w:t>.</w:t>
      </w:r>
    </w:p>
    <w:p w14:paraId="734D1107" w14:textId="4524D504" w:rsidR="00880A5C" w:rsidRDefault="00E70019" w:rsidP="00880A5C">
      <w:pPr>
        <w:jc w:val="both"/>
        <w:rPr>
          <w:rFonts w:cs="Times New Roman"/>
        </w:rPr>
      </w:pPr>
      <w:r>
        <w:rPr>
          <w:rFonts w:cs="Times New Roman"/>
        </w:rPr>
        <w:t>5</w:t>
      </w:r>
      <w:r w:rsidR="00880A5C">
        <w:rPr>
          <w:rFonts w:cs="Times New Roman"/>
        </w:rPr>
        <w:t xml:space="preserve">. </w:t>
      </w:r>
      <w:r w:rsidR="00880A5C" w:rsidRPr="00E84C0A">
        <w:rPr>
          <w:rFonts w:cs="Times New Roman"/>
        </w:rPr>
        <w:t xml:space="preserve">Okres gwarancji nie może być krótszy niż </w:t>
      </w:r>
      <w:r w:rsidR="00880A5C">
        <w:rPr>
          <w:rFonts w:cs="Times New Roman"/>
        </w:rPr>
        <w:t>24</w:t>
      </w:r>
      <w:r w:rsidR="00880A5C" w:rsidRPr="00E84C0A">
        <w:rPr>
          <w:rFonts w:cs="Times New Roman"/>
        </w:rPr>
        <w:t xml:space="preserve"> miesi</w:t>
      </w:r>
      <w:r w:rsidR="00880A5C">
        <w:rPr>
          <w:rFonts w:cs="Times New Roman"/>
        </w:rPr>
        <w:t>ą</w:t>
      </w:r>
      <w:r w:rsidR="00880A5C" w:rsidRPr="00E84C0A">
        <w:rPr>
          <w:rFonts w:cs="Times New Roman"/>
        </w:rPr>
        <w:t>c</w:t>
      </w:r>
      <w:r w:rsidR="00880A5C">
        <w:rPr>
          <w:rFonts w:cs="Times New Roman"/>
        </w:rPr>
        <w:t>e</w:t>
      </w:r>
      <w:r w:rsidR="00880A5C" w:rsidRPr="00E84C0A">
        <w:rPr>
          <w:rFonts w:cs="Times New Roman"/>
        </w:rPr>
        <w:t xml:space="preserve"> pod rygorem wykluczenia oferty.</w:t>
      </w:r>
    </w:p>
    <w:p w14:paraId="3EE1DA9F" w14:textId="5663D9F5" w:rsidR="00ED484E" w:rsidRDefault="00E70019" w:rsidP="00CE0BB0">
      <w:pPr>
        <w:pStyle w:val="Standard"/>
        <w:jc w:val="both"/>
        <w:rPr>
          <w:rFonts w:cs="Times New Roman"/>
          <w:shd w:val="clear" w:color="auto" w:fill="FFFFFF"/>
        </w:rPr>
      </w:pPr>
      <w:r>
        <w:rPr>
          <w:rFonts w:cs="Times New Roman"/>
          <w:bCs/>
        </w:rPr>
        <w:t>6</w:t>
      </w:r>
      <w:r w:rsidR="00ED484E">
        <w:rPr>
          <w:rFonts w:cs="Times New Roman"/>
          <w:bCs/>
        </w:rPr>
        <w:t xml:space="preserve">. </w:t>
      </w:r>
      <w:r w:rsidR="00ED484E" w:rsidRPr="00CF46F1">
        <w:rPr>
          <w:rFonts w:cs="Times New Roman"/>
          <w:shd w:val="clear" w:color="auto" w:fill="FFFFFF"/>
        </w:rPr>
        <w:t>Maksymalna możliwa do uzyskania liczba punktów wynosi 100.</w:t>
      </w:r>
    </w:p>
    <w:p w14:paraId="5E2ACB75" w14:textId="4BA17033" w:rsidR="00ED484E" w:rsidRPr="00ED484E" w:rsidRDefault="00E70019" w:rsidP="00ED484E">
      <w:pPr>
        <w:pStyle w:val="Standard"/>
        <w:jc w:val="both"/>
        <w:rPr>
          <w:rFonts w:cs="Times New Roman"/>
          <w:shd w:val="clear" w:color="auto" w:fill="FFFFFF"/>
        </w:rPr>
      </w:pPr>
      <w:r>
        <w:rPr>
          <w:rFonts w:cs="Times New Roman"/>
          <w:shd w:val="clear" w:color="auto" w:fill="FFFFFF"/>
        </w:rPr>
        <w:t>7</w:t>
      </w:r>
      <w:r w:rsidR="00ED484E">
        <w:rPr>
          <w:rFonts w:cs="Times New Roman"/>
          <w:shd w:val="clear" w:color="auto" w:fill="FFFFFF"/>
        </w:rPr>
        <w:t xml:space="preserve">. </w:t>
      </w:r>
      <w:r w:rsidR="00ED484E" w:rsidRPr="00ED484E">
        <w:rPr>
          <w:rFonts w:cs="Times New Roman"/>
          <w:shd w:val="clear" w:color="auto" w:fill="FFFFFF"/>
        </w:rPr>
        <w:t>Wartość uzyskanych punktów ofert określona zostanie wg wzoru:</w:t>
      </w:r>
    </w:p>
    <w:p w14:paraId="4B869399" w14:textId="7F5F7563" w:rsidR="005A6C21" w:rsidRPr="002345EC" w:rsidRDefault="00ED484E" w:rsidP="00ED484E">
      <w:pPr>
        <w:pStyle w:val="Standard"/>
        <w:jc w:val="both"/>
        <w:rPr>
          <w:rFonts w:cs="Times New Roman"/>
          <w:shd w:val="clear" w:color="auto" w:fill="FFFFFF"/>
        </w:rPr>
      </w:pPr>
      <w:r w:rsidRPr="00ED484E">
        <w:rPr>
          <w:rFonts w:cs="Times New Roman"/>
          <w:shd w:val="clear" w:color="auto" w:fill="FFFFFF"/>
        </w:rPr>
        <w:t xml:space="preserve">Wartość punktowa oferty = ilość punktów uzyskanych w kryterium Cena </w:t>
      </w:r>
      <w:r w:rsidR="00016513">
        <w:rPr>
          <w:rFonts w:cs="Times New Roman"/>
          <w:shd w:val="clear" w:color="auto" w:fill="FFFFFF"/>
        </w:rPr>
        <w:t>brutto</w:t>
      </w:r>
      <w:r w:rsidRPr="00ED484E">
        <w:rPr>
          <w:rFonts w:cs="Times New Roman"/>
          <w:shd w:val="clear" w:color="auto" w:fill="FFFFFF"/>
        </w:rPr>
        <w:t xml:space="preserve"> „C”</w:t>
      </w:r>
      <w:r w:rsidR="0091378F">
        <w:rPr>
          <w:rFonts w:cs="Times New Roman"/>
          <w:shd w:val="clear" w:color="auto" w:fill="FFFFFF"/>
        </w:rPr>
        <w:t xml:space="preserve"> + </w:t>
      </w:r>
      <w:r w:rsidR="0091378F" w:rsidRPr="0091378F">
        <w:rPr>
          <w:rFonts w:cs="Times New Roman"/>
          <w:shd w:val="clear" w:color="auto" w:fill="FFFFFF"/>
        </w:rPr>
        <w:t xml:space="preserve">ilość punktów uzyskana w kryterium </w:t>
      </w:r>
      <w:r w:rsidR="00880A5C">
        <w:rPr>
          <w:rFonts w:cs="Times New Roman"/>
          <w:shd w:val="clear" w:color="auto" w:fill="FFFFFF"/>
        </w:rPr>
        <w:t xml:space="preserve">Gwarancja </w:t>
      </w:r>
      <w:r w:rsidR="0091378F" w:rsidRPr="0091378F">
        <w:rPr>
          <w:rFonts w:cs="Times New Roman"/>
          <w:shd w:val="clear" w:color="auto" w:fill="FFFFFF"/>
        </w:rPr>
        <w:t xml:space="preserve">(w </w:t>
      </w:r>
      <w:r w:rsidR="00880A5C">
        <w:rPr>
          <w:rFonts w:cs="Times New Roman"/>
          <w:shd w:val="clear" w:color="auto" w:fill="FFFFFF"/>
        </w:rPr>
        <w:t>miesiącach</w:t>
      </w:r>
      <w:r w:rsidR="0091378F" w:rsidRPr="0091378F">
        <w:rPr>
          <w:rFonts w:cs="Times New Roman"/>
          <w:shd w:val="clear" w:color="auto" w:fill="FFFFFF"/>
        </w:rPr>
        <w:t>) „</w:t>
      </w:r>
      <w:r w:rsidR="00880A5C">
        <w:rPr>
          <w:rFonts w:cs="Times New Roman"/>
          <w:shd w:val="clear" w:color="auto" w:fill="FFFFFF"/>
        </w:rPr>
        <w:t>G</w:t>
      </w:r>
      <w:r w:rsidR="0091378F" w:rsidRPr="0091378F">
        <w:rPr>
          <w:rFonts w:cs="Times New Roman"/>
          <w:shd w:val="clear" w:color="auto" w:fill="FFFFFF"/>
        </w:rPr>
        <w:t>”</w:t>
      </w:r>
      <w:r w:rsidR="0091378F">
        <w:rPr>
          <w:rFonts w:cs="Times New Roman"/>
          <w:shd w:val="clear" w:color="auto" w:fill="FFFFFF"/>
        </w:rPr>
        <w:t>.</w:t>
      </w:r>
    </w:p>
    <w:p w14:paraId="2677E5D7" w14:textId="77777777" w:rsidR="00B9285D" w:rsidRDefault="00B9285D" w:rsidP="00B9285D">
      <w:pPr>
        <w:pStyle w:val="Standard"/>
        <w:jc w:val="both"/>
        <w:rPr>
          <w:rFonts w:cs="Times New Roman"/>
          <w:b/>
          <w:bCs/>
        </w:rPr>
      </w:pPr>
    </w:p>
    <w:p w14:paraId="2E3E7A5F" w14:textId="77777777" w:rsidR="00EE69D3" w:rsidRPr="001017CB" w:rsidRDefault="00EE69D3" w:rsidP="00B9285D">
      <w:pPr>
        <w:pStyle w:val="Standard"/>
        <w:jc w:val="both"/>
        <w:rPr>
          <w:rFonts w:cs="Times New Roman"/>
          <w:b/>
          <w:bCs/>
        </w:rPr>
      </w:pPr>
    </w:p>
    <w:p w14:paraId="60B93CCC" w14:textId="77777777" w:rsidR="00EF535F" w:rsidRPr="001017CB" w:rsidRDefault="00B9285D" w:rsidP="005B2BB5">
      <w:pPr>
        <w:pStyle w:val="Standard"/>
        <w:numPr>
          <w:ilvl w:val="0"/>
          <w:numId w:val="4"/>
        </w:numPr>
        <w:jc w:val="both"/>
        <w:rPr>
          <w:rFonts w:cs="Times New Roman"/>
          <w:b/>
          <w:bCs/>
        </w:rPr>
      </w:pPr>
      <w:r w:rsidRPr="001017CB">
        <w:rPr>
          <w:rFonts w:cs="Times New Roman"/>
          <w:b/>
          <w:bCs/>
        </w:rPr>
        <w:t>TERMIN SKŁADANIA OFERT</w:t>
      </w:r>
    </w:p>
    <w:p w14:paraId="3D5E5A31" w14:textId="76C5DD2A" w:rsidR="00B9285D" w:rsidRPr="001017CB" w:rsidRDefault="00CE0BB0" w:rsidP="00CE0BB0">
      <w:pPr>
        <w:pStyle w:val="Standard"/>
        <w:jc w:val="both"/>
        <w:rPr>
          <w:rFonts w:cs="Times New Roman"/>
        </w:rPr>
      </w:pPr>
      <w:r>
        <w:rPr>
          <w:rFonts w:cs="Times New Roman"/>
          <w:bCs/>
        </w:rPr>
        <w:t xml:space="preserve">1. </w:t>
      </w:r>
      <w:r w:rsidR="00B9285D" w:rsidRPr="001017CB">
        <w:rPr>
          <w:rFonts w:cs="Times New Roman"/>
          <w:bCs/>
        </w:rPr>
        <w:t>Oferty należy złożyć do dnia</w:t>
      </w:r>
      <w:r w:rsidR="00B7201B" w:rsidRPr="001017CB">
        <w:rPr>
          <w:rFonts w:cs="Times New Roman"/>
          <w:bCs/>
        </w:rPr>
        <w:t xml:space="preserve"> </w:t>
      </w:r>
      <w:r w:rsidR="00031FFC" w:rsidRPr="00BE7926">
        <w:rPr>
          <w:rFonts w:cs="Times New Roman"/>
          <w:b/>
        </w:rPr>
        <w:t>2</w:t>
      </w:r>
      <w:r w:rsidR="00C6422F" w:rsidRPr="00BE7926">
        <w:rPr>
          <w:rFonts w:cs="Times New Roman"/>
          <w:b/>
        </w:rPr>
        <w:t>9</w:t>
      </w:r>
      <w:r w:rsidR="00B7201B" w:rsidRPr="00BE7926">
        <w:rPr>
          <w:rFonts w:cs="Times New Roman"/>
          <w:b/>
        </w:rPr>
        <w:t>.</w:t>
      </w:r>
      <w:r w:rsidR="00884C6E" w:rsidRPr="00BE7926">
        <w:rPr>
          <w:rFonts w:cs="Times New Roman"/>
          <w:b/>
        </w:rPr>
        <w:t>1</w:t>
      </w:r>
      <w:r w:rsidR="00C6422F" w:rsidRPr="00BE7926">
        <w:rPr>
          <w:rFonts w:cs="Times New Roman"/>
          <w:b/>
        </w:rPr>
        <w:t>2</w:t>
      </w:r>
      <w:r w:rsidR="00B7201B" w:rsidRPr="00BE7926">
        <w:rPr>
          <w:rFonts w:cs="Times New Roman"/>
          <w:b/>
        </w:rPr>
        <w:t>.202</w:t>
      </w:r>
      <w:r w:rsidR="00CC74BC" w:rsidRPr="00BE7926">
        <w:rPr>
          <w:rFonts w:cs="Times New Roman"/>
          <w:b/>
        </w:rPr>
        <w:t>5</w:t>
      </w:r>
      <w:r w:rsidR="00B7201B" w:rsidRPr="00A968A3">
        <w:rPr>
          <w:rFonts w:cs="Times New Roman"/>
          <w:b/>
        </w:rPr>
        <w:t xml:space="preserve"> </w:t>
      </w:r>
      <w:r w:rsidR="00B9285D" w:rsidRPr="00A968A3">
        <w:rPr>
          <w:rFonts w:cs="Times New Roman"/>
          <w:b/>
          <w:bCs/>
        </w:rPr>
        <w:t>roku</w:t>
      </w:r>
      <w:r w:rsidR="005263DE" w:rsidRPr="00A968A3">
        <w:rPr>
          <w:rFonts w:cs="Times New Roman"/>
          <w:b/>
          <w:bCs/>
        </w:rPr>
        <w:t xml:space="preserve"> </w:t>
      </w:r>
      <w:r w:rsidR="00B9285D" w:rsidRPr="00A968A3">
        <w:rPr>
          <w:rFonts w:cs="Times New Roman"/>
          <w:b/>
          <w:bCs/>
        </w:rPr>
        <w:t xml:space="preserve">do godz. </w:t>
      </w:r>
      <w:r w:rsidR="00274ED5" w:rsidRPr="00A968A3">
        <w:rPr>
          <w:rFonts w:cs="Times New Roman"/>
          <w:b/>
          <w:bCs/>
        </w:rPr>
        <w:t>23:59</w:t>
      </w:r>
      <w:r w:rsidR="00654DC1" w:rsidRPr="001017CB">
        <w:rPr>
          <w:rFonts w:cs="Times New Roman"/>
          <w:bCs/>
        </w:rPr>
        <w:t xml:space="preserve"> </w:t>
      </w:r>
      <w:r w:rsidR="00B9285D" w:rsidRPr="001017CB">
        <w:rPr>
          <w:rFonts w:cs="Times New Roman"/>
          <w:bCs/>
        </w:rPr>
        <w:t>– decyduje data i godzina wpływu do Zamawiającego.</w:t>
      </w:r>
    </w:p>
    <w:p w14:paraId="7153FFF4" w14:textId="7984851E" w:rsidR="008C0677" w:rsidRPr="001017CB" w:rsidRDefault="00CE0BB0" w:rsidP="00CE0BB0">
      <w:pPr>
        <w:pStyle w:val="Standard"/>
        <w:jc w:val="both"/>
        <w:rPr>
          <w:rFonts w:cs="Times New Roman"/>
          <w:bCs/>
        </w:rPr>
      </w:pPr>
      <w:bookmarkStart w:id="1" w:name="_Hlk129354758"/>
      <w:r w:rsidRPr="00CE0BB0">
        <w:rPr>
          <w:rFonts w:cs="Times New Roman"/>
          <w:bCs/>
        </w:rPr>
        <w:t>2.</w:t>
      </w:r>
      <w:r>
        <w:rPr>
          <w:rFonts w:cs="Times New Roman"/>
          <w:b/>
        </w:rPr>
        <w:t xml:space="preserve"> </w:t>
      </w:r>
      <w:r w:rsidR="006B722A" w:rsidRPr="001017CB">
        <w:rPr>
          <w:rFonts w:cs="Times New Roman"/>
          <w:b/>
        </w:rPr>
        <w:t xml:space="preserve">Oferty należy </w:t>
      </w:r>
      <w:r w:rsidR="007919BA" w:rsidRPr="001017CB">
        <w:rPr>
          <w:rFonts w:cs="Times New Roman"/>
          <w:b/>
        </w:rPr>
        <w:t xml:space="preserve">składać pisemnie </w:t>
      </w:r>
      <w:r w:rsidR="00231285" w:rsidRPr="001017CB">
        <w:rPr>
          <w:rFonts w:cs="Times New Roman"/>
          <w:b/>
        </w:rPr>
        <w:t>poprzez Bazę Konkurencyjności</w:t>
      </w:r>
      <w:r w:rsidR="006A10FA" w:rsidRPr="001017CB">
        <w:rPr>
          <w:rFonts w:cs="Times New Roman"/>
          <w:b/>
        </w:rPr>
        <w:t>.</w:t>
      </w:r>
      <w:r w:rsidR="006A10FA" w:rsidRPr="001017CB">
        <w:rPr>
          <w:rFonts w:cs="Times New Roman"/>
        </w:rPr>
        <w:t xml:space="preserve"> </w:t>
      </w:r>
      <w:r w:rsidR="00B9285D" w:rsidRPr="001017CB">
        <w:rPr>
          <w:rFonts w:cs="Times New Roman"/>
        </w:rPr>
        <w:t>Zamawiający</w:t>
      </w:r>
      <w:r w:rsidR="00E85EE0" w:rsidRPr="001017CB">
        <w:rPr>
          <w:rFonts w:cs="Times New Roman"/>
        </w:rPr>
        <w:t xml:space="preserve"> nie przewiduje publicznego otwarcia ofert.</w:t>
      </w:r>
    </w:p>
    <w:p w14:paraId="6B214699" w14:textId="1CBED60F" w:rsidR="008C0677" w:rsidRPr="001017CB" w:rsidRDefault="00CE0BB0" w:rsidP="00CE0BB0">
      <w:pPr>
        <w:pStyle w:val="Standard"/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3. </w:t>
      </w:r>
      <w:r w:rsidR="008C0677" w:rsidRPr="001017CB">
        <w:rPr>
          <w:rFonts w:cs="Times New Roman"/>
          <w:bCs/>
        </w:rPr>
        <w:t>Komunikacja w postępowaniu o udzielenie zamówienia, w tym ogłoszenie zapytania ofertowego, składanie ofert, wymiana informacji między zamawiającym a wykonawcą oraz przekazywanie dokumentów i oświadczeń odbywa się pisemnie za pomocą BK2021.</w:t>
      </w:r>
    </w:p>
    <w:bookmarkEnd w:id="1"/>
    <w:p w14:paraId="37C338CB" w14:textId="77777777" w:rsidR="00B9285D" w:rsidRPr="001017CB" w:rsidRDefault="00B9285D" w:rsidP="00B9285D">
      <w:pPr>
        <w:pStyle w:val="Standard"/>
        <w:ind w:left="-142"/>
        <w:jc w:val="both"/>
        <w:rPr>
          <w:rFonts w:cs="Times New Roman"/>
          <w:bCs/>
        </w:rPr>
      </w:pPr>
    </w:p>
    <w:p w14:paraId="57668515" w14:textId="77777777" w:rsidR="00B9285D" w:rsidRPr="001017CB" w:rsidRDefault="00FB5AA0" w:rsidP="005B2BB5">
      <w:pPr>
        <w:pStyle w:val="Standard"/>
        <w:numPr>
          <w:ilvl w:val="0"/>
          <w:numId w:val="4"/>
        </w:numPr>
        <w:jc w:val="both"/>
        <w:rPr>
          <w:rFonts w:cs="Times New Roman"/>
          <w:b/>
          <w:bCs/>
        </w:rPr>
      </w:pPr>
      <w:r w:rsidRPr="001017CB">
        <w:rPr>
          <w:rFonts w:cs="Times New Roman"/>
          <w:b/>
          <w:bCs/>
        </w:rPr>
        <w:t>ZAKRES WYKLUCZENIA</w:t>
      </w:r>
    </w:p>
    <w:p w14:paraId="130C5F75" w14:textId="404564AC" w:rsidR="00FB5AA0" w:rsidRPr="001017CB" w:rsidRDefault="00FC0363" w:rsidP="00FC0363">
      <w:pPr>
        <w:pStyle w:val="Standard"/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1. </w:t>
      </w:r>
      <w:r w:rsidR="00D8716C" w:rsidRPr="001017CB">
        <w:rPr>
          <w:rFonts w:cs="Times New Roman"/>
          <w:bCs/>
        </w:rPr>
        <w:t xml:space="preserve">W celu uniknięcia konfliktu interesów zamówienia publiczne, z wyjątkiem zamówień sektorowych i zamówień określonych w sekcji 3.2.1 pkt 2 lit. i-k. Wytycznych dotyczących kwalifikowalności, udzielane przez beneficjenta nie mogą być udzielane podmiotom powiązanym z nim osobowo lub kapitałowo. W celu potwierdzenia braku podstaw do wykluczenia, Wykonawca zobowiązany jest do podpisania zgodnie z prawdą oświadczenia stanowiącego załącznik nr 2 do niniejszego </w:t>
      </w:r>
      <w:r w:rsidR="00070BA8">
        <w:rPr>
          <w:rFonts w:cs="Times New Roman"/>
          <w:bCs/>
        </w:rPr>
        <w:t>z</w:t>
      </w:r>
      <w:r w:rsidR="00D8716C" w:rsidRPr="001017CB">
        <w:rPr>
          <w:rFonts w:cs="Times New Roman"/>
          <w:bCs/>
        </w:rPr>
        <w:t>apytania</w:t>
      </w:r>
      <w:r w:rsidR="00107CF4" w:rsidRPr="001017CB">
        <w:rPr>
          <w:rFonts w:cs="Times New Roman"/>
          <w:bCs/>
        </w:rPr>
        <w:t xml:space="preserve">. </w:t>
      </w:r>
    </w:p>
    <w:p w14:paraId="5CB6C366" w14:textId="2E9D6F27" w:rsidR="00881433" w:rsidRPr="001017CB" w:rsidRDefault="00FC0363" w:rsidP="00FC0363">
      <w:pPr>
        <w:pStyle w:val="Standard"/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2. </w:t>
      </w:r>
      <w:r w:rsidR="00881433" w:rsidRPr="001017CB">
        <w:rPr>
          <w:rFonts w:cs="Times New Roman"/>
          <w:bCs/>
        </w:rPr>
        <w:t>Wykluczeniu podlegają także Wykonawcy</w:t>
      </w:r>
      <w:r w:rsidR="001669F1" w:rsidRPr="001017CB">
        <w:rPr>
          <w:rFonts w:cs="Times New Roman"/>
          <w:bCs/>
        </w:rPr>
        <w:t>,</w:t>
      </w:r>
      <w:r w:rsidR="00881433" w:rsidRPr="001017CB">
        <w:rPr>
          <w:rFonts w:cs="Times New Roman"/>
          <w:bCs/>
        </w:rPr>
        <w:t xml:space="preserve"> którzy nie spełniają warunków udziału w</w:t>
      </w:r>
      <w:r w:rsidR="00A1445F" w:rsidRPr="001017CB">
        <w:rPr>
          <w:rFonts w:cs="Times New Roman"/>
          <w:bCs/>
        </w:rPr>
        <w:t> </w:t>
      </w:r>
      <w:r w:rsidR="00881433" w:rsidRPr="001017CB">
        <w:rPr>
          <w:rFonts w:cs="Times New Roman"/>
          <w:bCs/>
        </w:rPr>
        <w:t xml:space="preserve">postępowaniu, nie złożyli </w:t>
      </w:r>
      <w:r w:rsidR="001669F1" w:rsidRPr="001017CB">
        <w:rPr>
          <w:rFonts w:cs="Times New Roman"/>
          <w:bCs/>
        </w:rPr>
        <w:t xml:space="preserve">prawidłowo wypełnionej </w:t>
      </w:r>
      <w:r w:rsidR="00881433" w:rsidRPr="001017CB">
        <w:rPr>
          <w:rFonts w:cs="Times New Roman"/>
          <w:bCs/>
        </w:rPr>
        <w:t>oferty</w:t>
      </w:r>
      <w:r w:rsidR="007E3419" w:rsidRPr="001017CB">
        <w:rPr>
          <w:rFonts w:cs="Times New Roman"/>
          <w:bCs/>
        </w:rPr>
        <w:t xml:space="preserve"> obejmującej przedmiot </w:t>
      </w:r>
      <w:r w:rsidR="00F50F7C" w:rsidRPr="001017CB">
        <w:rPr>
          <w:rFonts w:cs="Times New Roman"/>
          <w:bCs/>
        </w:rPr>
        <w:t>zamówienia, lub</w:t>
      </w:r>
      <w:r w:rsidR="00881433" w:rsidRPr="001017CB">
        <w:rPr>
          <w:rFonts w:cs="Times New Roman"/>
          <w:bCs/>
        </w:rPr>
        <w:t xml:space="preserve"> też złożyli ofertę </w:t>
      </w:r>
      <w:r w:rsidR="00881433" w:rsidRPr="001017CB">
        <w:rPr>
          <w:rFonts w:cs="Times New Roman"/>
          <w:bCs/>
        </w:rPr>
        <w:lastRenderedPageBreak/>
        <w:t>po terminie.</w:t>
      </w:r>
    </w:p>
    <w:p w14:paraId="14355212" w14:textId="77777777" w:rsidR="00F83A2D" w:rsidRPr="001017CB" w:rsidRDefault="00F83A2D" w:rsidP="00FB5AA0">
      <w:pPr>
        <w:pStyle w:val="Standard"/>
        <w:jc w:val="both"/>
        <w:rPr>
          <w:rFonts w:cs="Times New Roman"/>
          <w:b/>
          <w:bCs/>
        </w:rPr>
      </w:pPr>
    </w:p>
    <w:p w14:paraId="5ACF367F" w14:textId="77777777" w:rsidR="00FB5AA0" w:rsidRPr="001017CB" w:rsidRDefault="00107CF4" w:rsidP="005B2BB5">
      <w:pPr>
        <w:pStyle w:val="Standard"/>
        <w:numPr>
          <w:ilvl w:val="0"/>
          <w:numId w:val="4"/>
        </w:numPr>
        <w:jc w:val="both"/>
        <w:rPr>
          <w:rFonts w:cs="Times New Roman"/>
          <w:b/>
          <w:bCs/>
        </w:rPr>
      </w:pPr>
      <w:r w:rsidRPr="001017CB">
        <w:rPr>
          <w:rFonts w:cs="Times New Roman"/>
          <w:b/>
          <w:bCs/>
        </w:rPr>
        <w:t>OKREŚLENIE WARUNKÓW ZMIAN UMOWY ZAWARTEJ W WYNIKU PRZEPROWADZONEGO POSTĘPOWANIA</w:t>
      </w:r>
    </w:p>
    <w:p w14:paraId="5A6A8A77" w14:textId="36B0B4BD" w:rsidR="0021486F" w:rsidRPr="001017CB" w:rsidRDefault="0038409D" w:rsidP="0038409D">
      <w:pPr>
        <w:pStyle w:val="Standard"/>
        <w:jc w:val="both"/>
        <w:rPr>
          <w:rFonts w:cs="Times New Roman"/>
        </w:rPr>
      </w:pPr>
      <w:r>
        <w:rPr>
          <w:rFonts w:cs="Times New Roman"/>
        </w:rPr>
        <w:t xml:space="preserve">1. </w:t>
      </w:r>
      <w:r w:rsidR="0021486F" w:rsidRPr="001017CB">
        <w:rPr>
          <w:rFonts w:cs="Times New Roman"/>
        </w:rPr>
        <w:t>Zamawiający przewiduje, za zgodą Wykonawcy, możliwość zmiany postanowień zawartej z</w:t>
      </w:r>
      <w:r w:rsidR="005263DE" w:rsidRPr="001017CB">
        <w:rPr>
          <w:rFonts w:cs="Times New Roman"/>
        </w:rPr>
        <w:t> </w:t>
      </w:r>
      <w:r w:rsidR="0021486F" w:rsidRPr="001017CB">
        <w:rPr>
          <w:rFonts w:cs="Times New Roman"/>
        </w:rPr>
        <w:t xml:space="preserve">nim umowy </w:t>
      </w:r>
      <w:r w:rsidR="00AC3566" w:rsidRPr="001017CB">
        <w:rPr>
          <w:rFonts w:cs="Times New Roman"/>
        </w:rPr>
        <w:t>nie zmieniających</w:t>
      </w:r>
      <w:r w:rsidR="003A678D" w:rsidRPr="001017CB">
        <w:rPr>
          <w:rFonts w:cs="Times New Roman"/>
        </w:rPr>
        <w:t xml:space="preserve"> charakteru pierwotnej umowy (rodzaj zawartej umowy pozostanie bez zmian) </w:t>
      </w:r>
      <w:r w:rsidR="0021486F" w:rsidRPr="001017CB">
        <w:rPr>
          <w:rFonts w:cs="Times New Roman"/>
        </w:rPr>
        <w:t>w następującym zakresie: Przedmiotu Umowy, Wynagrodzenia</w:t>
      </w:r>
      <w:r w:rsidR="00DB7E7F" w:rsidRPr="001017CB">
        <w:rPr>
          <w:rFonts w:cs="Times New Roman"/>
        </w:rPr>
        <w:t>, w tym terminów i zasad płatności</w:t>
      </w:r>
      <w:r w:rsidR="0021486F" w:rsidRPr="001017CB">
        <w:rPr>
          <w:rFonts w:cs="Times New Roman"/>
        </w:rPr>
        <w:t xml:space="preserve">, Terminu wykonania zamówienia, Obowiązków Zamawiającego i Wykonawcy, Zakresu odpowiedzialności, </w:t>
      </w:r>
      <w:r w:rsidR="00D954DE" w:rsidRPr="001017CB">
        <w:rPr>
          <w:rFonts w:cs="Times New Roman"/>
        </w:rPr>
        <w:t>pod warunkiem</w:t>
      </w:r>
      <w:r w:rsidR="00B30733" w:rsidRPr="001017CB">
        <w:rPr>
          <w:rFonts w:cs="Times New Roman"/>
        </w:rPr>
        <w:t xml:space="preserve"> zachowania pisemnej formy i</w:t>
      </w:r>
      <w:r w:rsidR="00D954DE" w:rsidRPr="001017CB">
        <w:rPr>
          <w:rFonts w:cs="Times New Roman"/>
        </w:rPr>
        <w:t xml:space="preserve"> </w:t>
      </w:r>
      <w:r w:rsidR="00B30733" w:rsidRPr="001017CB">
        <w:rPr>
          <w:rFonts w:cs="Times New Roman"/>
        </w:rPr>
        <w:t>gdy</w:t>
      </w:r>
      <w:r w:rsidR="0021486F" w:rsidRPr="001017CB">
        <w:rPr>
          <w:rFonts w:cs="Times New Roman"/>
        </w:rPr>
        <w:t xml:space="preserve"> taka potrzeba wyniknie ze strony Instytucji Finansującej lub Zarządzającej lub też Pośredniczącej, albo ze strony Zamawiającego lub Wykonawcy, w szczególności gdy:</w:t>
      </w:r>
    </w:p>
    <w:p w14:paraId="444ED963" w14:textId="77777777" w:rsidR="0021486F" w:rsidRPr="001017CB" w:rsidRDefault="0021486F" w:rsidP="0021486F">
      <w:pPr>
        <w:pStyle w:val="Standard"/>
        <w:jc w:val="both"/>
        <w:rPr>
          <w:rFonts w:cs="Times New Roman"/>
        </w:rPr>
      </w:pPr>
      <w:r w:rsidRPr="001017CB">
        <w:rPr>
          <w:rFonts w:cs="Times New Roman"/>
        </w:rPr>
        <w:t xml:space="preserve">- </w:t>
      </w:r>
      <w:r w:rsidR="004812C4" w:rsidRPr="001017CB">
        <w:rPr>
          <w:rFonts w:cs="Times New Roman"/>
        </w:rPr>
        <w:t>zmniejszeniu lub zwiększeniu</w:t>
      </w:r>
      <w:r w:rsidRPr="001017CB">
        <w:rPr>
          <w:rFonts w:cs="Times New Roman"/>
        </w:rPr>
        <w:t xml:space="preserve"> uległ zakres zadań niezbędnych do wykonania Przedmiotu Umowy;</w:t>
      </w:r>
    </w:p>
    <w:p w14:paraId="1FF682DC" w14:textId="77777777" w:rsidR="0021486F" w:rsidRPr="001017CB" w:rsidRDefault="0021486F" w:rsidP="0021486F">
      <w:pPr>
        <w:pStyle w:val="Standard"/>
        <w:jc w:val="both"/>
        <w:rPr>
          <w:rFonts w:cs="Times New Roman"/>
        </w:rPr>
      </w:pPr>
      <w:r w:rsidRPr="001017CB">
        <w:rPr>
          <w:rFonts w:cs="Times New Roman"/>
        </w:rPr>
        <w:t>- zmianie uległ termin realizacji przedmiotu zamówienia</w:t>
      </w:r>
      <w:r w:rsidR="004812C4" w:rsidRPr="001017CB">
        <w:rPr>
          <w:rFonts w:cs="Times New Roman"/>
        </w:rPr>
        <w:t>;</w:t>
      </w:r>
    </w:p>
    <w:p w14:paraId="4F06E7DF" w14:textId="77777777" w:rsidR="0021486F" w:rsidRPr="001017CB" w:rsidRDefault="0021486F" w:rsidP="0021486F">
      <w:pPr>
        <w:pStyle w:val="Standard"/>
        <w:jc w:val="both"/>
        <w:rPr>
          <w:rFonts w:cs="Times New Roman"/>
        </w:rPr>
      </w:pPr>
      <w:r w:rsidRPr="001017CB">
        <w:rPr>
          <w:rFonts w:cs="Times New Roman"/>
        </w:rPr>
        <w:t>-  nastąpiła zmiana stawki podatku VAT;</w:t>
      </w:r>
    </w:p>
    <w:p w14:paraId="56FA2775" w14:textId="77777777" w:rsidR="004812C4" w:rsidRPr="001017CB" w:rsidRDefault="004812C4" w:rsidP="0021486F">
      <w:pPr>
        <w:pStyle w:val="Standard"/>
        <w:jc w:val="both"/>
        <w:rPr>
          <w:rFonts w:cs="Times New Roman"/>
        </w:rPr>
      </w:pPr>
      <w:r w:rsidRPr="001017CB">
        <w:rPr>
          <w:rFonts w:cs="Times New Roman"/>
        </w:rPr>
        <w:t>- zmiana umowy jest następstwem wprowadzania zmian w przepisach prawnych mających wpływ na realizację przedmiotu zamówienia;</w:t>
      </w:r>
    </w:p>
    <w:p w14:paraId="4547224C" w14:textId="77777777" w:rsidR="0038409D" w:rsidRDefault="004812C4" w:rsidP="0038409D">
      <w:pPr>
        <w:pStyle w:val="Standard"/>
        <w:jc w:val="both"/>
        <w:rPr>
          <w:rFonts w:cs="Times New Roman"/>
        </w:rPr>
      </w:pPr>
      <w:r w:rsidRPr="001017CB">
        <w:rPr>
          <w:rFonts w:cs="Times New Roman"/>
        </w:rPr>
        <w:t>- konieczność zmiany umowy jest następstwem działania siły wyższej;</w:t>
      </w:r>
    </w:p>
    <w:p w14:paraId="77F60D92" w14:textId="77777777" w:rsidR="0038409D" w:rsidRDefault="0038409D" w:rsidP="0038409D">
      <w:pPr>
        <w:pStyle w:val="Standard"/>
        <w:jc w:val="both"/>
        <w:rPr>
          <w:rFonts w:cs="Times New Roman"/>
        </w:rPr>
      </w:pPr>
      <w:r>
        <w:rPr>
          <w:rFonts w:cs="Times New Roman"/>
        </w:rPr>
        <w:t xml:space="preserve">2. </w:t>
      </w:r>
      <w:r w:rsidR="004812C4" w:rsidRPr="001017CB">
        <w:rPr>
          <w:rFonts w:cs="Times New Roman"/>
        </w:rPr>
        <w:t xml:space="preserve">Zamawiający dodatkowo dopuszcza nieistotne zmiany umowy, które </w:t>
      </w:r>
      <w:r w:rsidR="00A87934" w:rsidRPr="001017CB">
        <w:rPr>
          <w:rFonts w:cs="Times New Roman"/>
        </w:rPr>
        <w:t>mo</w:t>
      </w:r>
      <w:r w:rsidR="004812C4" w:rsidRPr="001017CB">
        <w:rPr>
          <w:rFonts w:cs="Times New Roman"/>
        </w:rPr>
        <w:t>gą</w:t>
      </w:r>
      <w:r w:rsidR="00A87934" w:rsidRPr="001017CB">
        <w:rPr>
          <w:rFonts w:cs="Times New Roman"/>
        </w:rPr>
        <w:t xml:space="preserve"> mieć na celu w szczególności usunięcie oczywistych omyłek pisarskich, lub błędów redakcyjnych i </w:t>
      </w:r>
      <w:r w:rsidR="004812C4" w:rsidRPr="001017CB">
        <w:rPr>
          <w:rFonts w:cs="Times New Roman"/>
        </w:rPr>
        <w:t>są</w:t>
      </w:r>
      <w:r w:rsidR="00A87934" w:rsidRPr="001017CB">
        <w:rPr>
          <w:rFonts w:cs="Times New Roman"/>
        </w:rPr>
        <w:t xml:space="preserve"> rozumian</w:t>
      </w:r>
      <w:r w:rsidR="004812C4" w:rsidRPr="001017CB">
        <w:rPr>
          <w:rFonts w:cs="Times New Roman"/>
        </w:rPr>
        <w:t>e</w:t>
      </w:r>
      <w:r w:rsidR="00A87934" w:rsidRPr="001017CB">
        <w:rPr>
          <w:rFonts w:cs="Times New Roman"/>
        </w:rPr>
        <w:t xml:space="preserve"> jako zmian</w:t>
      </w:r>
      <w:r w:rsidR="004812C4" w:rsidRPr="001017CB">
        <w:rPr>
          <w:rFonts w:cs="Times New Roman"/>
        </w:rPr>
        <w:t>y</w:t>
      </w:r>
      <w:r w:rsidR="00A87934" w:rsidRPr="001017CB">
        <w:rPr>
          <w:rFonts w:cs="Times New Roman"/>
        </w:rPr>
        <w:t>, któr</w:t>
      </w:r>
      <w:r w:rsidR="004812C4" w:rsidRPr="001017CB">
        <w:rPr>
          <w:rFonts w:cs="Times New Roman"/>
        </w:rPr>
        <w:t>e</w:t>
      </w:r>
      <w:r w:rsidR="00A87934" w:rsidRPr="001017CB">
        <w:rPr>
          <w:rFonts w:cs="Times New Roman"/>
        </w:rPr>
        <w:t xml:space="preserve"> w wypadku wprowadzenia na etapie postępowania ofertowego nie wpłynęł</w:t>
      </w:r>
      <w:r w:rsidR="004812C4" w:rsidRPr="001017CB">
        <w:rPr>
          <w:rFonts w:cs="Times New Roman"/>
        </w:rPr>
        <w:t>y</w:t>
      </w:r>
      <w:r w:rsidR="00A87934" w:rsidRPr="001017CB">
        <w:rPr>
          <w:rFonts w:cs="Times New Roman"/>
        </w:rPr>
        <w:t>by ani na wynik tego postępowania, ani na krąg podmiotów mogących złożyć ofertę</w:t>
      </w:r>
      <w:r w:rsidR="00A956D2" w:rsidRPr="001017CB">
        <w:rPr>
          <w:rFonts w:cs="Times New Roman"/>
        </w:rPr>
        <w:t xml:space="preserve">, lub na treść ofert, a także nie </w:t>
      </w:r>
      <w:r w:rsidR="00C6567C" w:rsidRPr="001017CB">
        <w:rPr>
          <w:rFonts w:cs="Times New Roman"/>
        </w:rPr>
        <w:t>naruszają</w:t>
      </w:r>
      <w:r w:rsidR="00A956D2" w:rsidRPr="001017CB">
        <w:rPr>
          <w:rFonts w:cs="Times New Roman"/>
        </w:rPr>
        <w:t xml:space="preserve"> równowag</w:t>
      </w:r>
      <w:r w:rsidR="008C0677" w:rsidRPr="001017CB">
        <w:rPr>
          <w:rFonts w:cs="Times New Roman"/>
        </w:rPr>
        <w:t>i</w:t>
      </w:r>
      <w:r w:rsidR="00A956D2" w:rsidRPr="001017CB">
        <w:rPr>
          <w:rFonts w:cs="Times New Roman"/>
        </w:rPr>
        <w:t xml:space="preserve"> ekonomiczn</w:t>
      </w:r>
      <w:r w:rsidR="008C0677" w:rsidRPr="001017CB">
        <w:rPr>
          <w:rFonts w:cs="Times New Roman"/>
        </w:rPr>
        <w:t>ej</w:t>
      </w:r>
      <w:r w:rsidR="00A956D2" w:rsidRPr="001017CB">
        <w:rPr>
          <w:rFonts w:cs="Times New Roman"/>
        </w:rPr>
        <w:t xml:space="preserve"> stron umowy na korzyść wykonawcy, ani nie w sposób znaczny</w:t>
      </w:r>
      <w:r w:rsidR="00C6567C" w:rsidRPr="001017CB">
        <w:rPr>
          <w:rFonts w:cs="Times New Roman"/>
        </w:rPr>
        <w:t xml:space="preserve"> nie</w:t>
      </w:r>
      <w:r w:rsidR="00A956D2" w:rsidRPr="001017CB">
        <w:rPr>
          <w:rFonts w:cs="Times New Roman"/>
        </w:rPr>
        <w:t xml:space="preserve"> rozszerza</w:t>
      </w:r>
      <w:r w:rsidR="00C6567C" w:rsidRPr="001017CB">
        <w:rPr>
          <w:rFonts w:cs="Times New Roman"/>
        </w:rPr>
        <w:t>ją</w:t>
      </w:r>
      <w:r w:rsidR="00A956D2" w:rsidRPr="001017CB">
        <w:rPr>
          <w:rFonts w:cs="Times New Roman"/>
        </w:rPr>
        <w:t xml:space="preserve"> albo</w:t>
      </w:r>
      <w:r w:rsidR="00C6567C" w:rsidRPr="001017CB">
        <w:rPr>
          <w:rFonts w:cs="Times New Roman"/>
        </w:rPr>
        <w:t xml:space="preserve"> </w:t>
      </w:r>
      <w:r w:rsidR="00A956D2" w:rsidRPr="001017CB">
        <w:rPr>
          <w:rFonts w:cs="Times New Roman"/>
        </w:rPr>
        <w:t>zmniejsza</w:t>
      </w:r>
      <w:r w:rsidR="00C6567C" w:rsidRPr="001017CB">
        <w:rPr>
          <w:rFonts w:cs="Times New Roman"/>
        </w:rPr>
        <w:t>ją</w:t>
      </w:r>
      <w:r w:rsidR="00A956D2" w:rsidRPr="001017CB">
        <w:rPr>
          <w:rFonts w:cs="Times New Roman"/>
        </w:rPr>
        <w:t xml:space="preserve"> zakres</w:t>
      </w:r>
      <w:r w:rsidR="00C6567C" w:rsidRPr="001017CB">
        <w:rPr>
          <w:rFonts w:cs="Times New Roman"/>
        </w:rPr>
        <w:t>u</w:t>
      </w:r>
      <w:r w:rsidR="00A956D2" w:rsidRPr="001017CB">
        <w:rPr>
          <w:rFonts w:cs="Times New Roman"/>
        </w:rPr>
        <w:t xml:space="preserve"> świadczeń i zobowiązań wynikający</w:t>
      </w:r>
      <w:r w:rsidR="00C6567C" w:rsidRPr="001017CB">
        <w:rPr>
          <w:rFonts w:cs="Times New Roman"/>
        </w:rPr>
        <w:t xml:space="preserve">ch </w:t>
      </w:r>
      <w:r w:rsidR="00A956D2" w:rsidRPr="001017CB">
        <w:rPr>
          <w:rFonts w:cs="Times New Roman"/>
        </w:rPr>
        <w:t>z umowy</w:t>
      </w:r>
      <w:r w:rsidR="00C6567C" w:rsidRPr="001017CB">
        <w:rPr>
          <w:rFonts w:cs="Times New Roman"/>
        </w:rPr>
        <w:t>, a także nie polegają</w:t>
      </w:r>
      <w:r w:rsidR="00A956D2" w:rsidRPr="001017CB">
        <w:rPr>
          <w:rFonts w:cs="Times New Roman"/>
        </w:rPr>
        <w:t xml:space="preserve"> na</w:t>
      </w:r>
      <w:r w:rsidR="00C6567C" w:rsidRPr="001017CB">
        <w:rPr>
          <w:rFonts w:cs="Times New Roman"/>
        </w:rPr>
        <w:t xml:space="preserve"> </w:t>
      </w:r>
      <w:r w:rsidR="00A956D2" w:rsidRPr="001017CB">
        <w:rPr>
          <w:rFonts w:cs="Times New Roman"/>
        </w:rPr>
        <w:t>zastąpieniu wykonawcy, któremu zamawiający udzielił zamówienia, nowym</w:t>
      </w:r>
      <w:r w:rsidR="00C6567C" w:rsidRPr="001017CB">
        <w:rPr>
          <w:rFonts w:cs="Times New Roman"/>
        </w:rPr>
        <w:t xml:space="preserve"> </w:t>
      </w:r>
      <w:r w:rsidR="00A956D2" w:rsidRPr="001017CB">
        <w:rPr>
          <w:rFonts w:cs="Times New Roman"/>
        </w:rPr>
        <w:t>wykonawcą</w:t>
      </w:r>
      <w:r w:rsidR="00C6567C" w:rsidRPr="001017CB">
        <w:rPr>
          <w:rFonts w:cs="Times New Roman"/>
        </w:rPr>
        <w:t>.</w:t>
      </w:r>
    </w:p>
    <w:p w14:paraId="35BD6426" w14:textId="5B934682" w:rsidR="00A87934" w:rsidRPr="001017CB" w:rsidRDefault="0038409D" w:rsidP="0038409D">
      <w:pPr>
        <w:pStyle w:val="Standard"/>
        <w:jc w:val="both"/>
        <w:rPr>
          <w:rFonts w:cs="Times New Roman"/>
        </w:rPr>
      </w:pPr>
      <w:r>
        <w:rPr>
          <w:rFonts w:cs="Times New Roman"/>
        </w:rPr>
        <w:t xml:space="preserve">3. </w:t>
      </w:r>
      <w:r w:rsidR="00A87934" w:rsidRPr="001017CB">
        <w:rPr>
          <w:rFonts w:cs="Times New Roman"/>
        </w:rPr>
        <w:t xml:space="preserve">Nadto zmiana umowy może nastąpić także, gdy ze strony </w:t>
      </w:r>
      <w:r w:rsidR="0021486F" w:rsidRPr="001017CB">
        <w:rPr>
          <w:rFonts w:cs="Times New Roman"/>
        </w:rPr>
        <w:t xml:space="preserve">Instytucji Finansującej lub Zarządzającej lub też Pośredniczącej </w:t>
      </w:r>
      <w:r w:rsidR="00A87934" w:rsidRPr="001017CB">
        <w:rPr>
          <w:rFonts w:cs="Times New Roman"/>
        </w:rPr>
        <w:t>pojawi się potrzeba zmiany terminów lub zakresu realizowanego projektu i związana z tym konieczność zmiany sposobu</w:t>
      </w:r>
      <w:r w:rsidR="0021486F" w:rsidRPr="001017CB">
        <w:rPr>
          <w:rFonts w:cs="Times New Roman"/>
        </w:rPr>
        <w:t>, zakresu bądź terminów</w:t>
      </w:r>
      <w:r w:rsidR="00A87934" w:rsidRPr="001017CB">
        <w:rPr>
          <w:rFonts w:cs="Times New Roman"/>
        </w:rPr>
        <w:t xml:space="preserve"> wykonania zamówienia przez Wykonawcę, lub taka potrzeba wyniknie za strony Zamawiającego, który uzyska na to zgodę </w:t>
      </w:r>
      <w:r w:rsidR="0021486F" w:rsidRPr="001017CB">
        <w:rPr>
          <w:rFonts w:cs="Times New Roman"/>
        </w:rPr>
        <w:t>Instytucji Finansującej lub Zarządzającej lub też Pośredniczącej</w:t>
      </w:r>
      <w:r w:rsidR="007225C0" w:rsidRPr="001017CB">
        <w:rPr>
          <w:rFonts w:cs="Times New Roman"/>
        </w:rPr>
        <w:t>, pod warunkiem zachowania formy pisemnej i o ile zmiana nie prowadzi do zmiany charakteru umowy.</w:t>
      </w:r>
    </w:p>
    <w:p w14:paraId="3DB7DC59" w14:textId="77777777" w:rsidR="004904AC" w:rsidRPr="001017CB" w:rsidRDefault="004904AC" w:rsidP="00E6251B">
      <w:pPr>
        <w:pStyle w:val="Standard"/>
        <w:jc w:val="both"/>
        <w:rPr>
          <w:rFonts w:cs="Times New Roman"/>
        </w:rPr>
      </w:pPr>
    </w:p>
    <w:p w14:paraId="518D144E" w14:textId="77777777" w:rsidR="004904AC" w:rsidRPr="001017CB" w:rsidRDefault="004904AC" w:rsidP="005B2BB5">
      <w:pPr>
        <w:pStyle w:val="Standard"/>
        <w:numPr>
          <w:ilvl w:val="0"/>
          <w:numId w:val="4"/>
        </w:numPr>
        <w:rPr>
          <w:rFonts w:cs="Times New Roman"/>
        </w:rPr>
      </w:pPr>
      <w:r w:rsidRPr="001017CB">
        <w:rPr>
          <w:rFonts w:cs="Times New Roman"/>
          <w:b/>
          <w:bCs/>
        </w:rPr>
        <w:t>TERMIN REALIZACJI:</w:t>
      </w:r>
    </w:p>
    <w:p w14:paraId="36E2A597" w14:textId="07427606" w:rsidR="003D7D59" w:rsidRDefault="003D7D59" w:rsidP="003D7D59">
      <w:pPr>
        <w:jc w:val="both"/>
        <w:rPr>
          <w:rFonts w:cs="Times New Roman"/>
        </w:rPr>
      </w:pPr>
      <w:r w:rsidRPr="006A0A63">
        <w:rPr>
          <w:rFonts w:cs="Times New Roman"/>
        </w:rPr>
        <w:t>Zamawiający ustala następujące termin realizacji zamówienia</w:t>
      </w:r>
      <w:r w:rsidR="003E138D">
        <w:rPr>
          <w:rFonts w:cs="Times New Roman"/>
        </w:rPr>
        <w:t xml:space="preserve"> </w:t>
      </w:r>
      <w:r w:rsidR="003E138D" w:rsidRPr="00BE7926">
        <w:rPr>
          <w:rFonts w:cs="Times New Roman"/>
        </w:rPr>
        <w:t>(dostawa i wystawienie faktury za zamówienie)</w:t>
      </w:r>
      <w:r w:rsidRPr="00BE7926">
        <w:rPr>
          <w:rFonts w:cs="Times New Roman"/>
        </w:rPr>
        <w:t xml:space="preserve">: </w:t>
      </w:r>
      <w:r w:rsidR="00C6422F" w:rsidRPr="00BE7926">
        <w:rPr>
          <w:rFonts w:cs="Times New Roman"/>
        </w:rPr>
        <w:t>maksymalnie do dnia 2</w:t>
      </w:r>
      <w:r w:rsidR="00BE7926" w:rsidRPr="00BE7926">
        <w:rPr>
          <w:rFonts w:cs="Times New Roman"/>
        </w:rPr>
        <w:t>9</w:t>
      </w:r>
      <w:r w:rsidR="00C6422F" w:rsidRPr="00BE7926">
        <w:rPr>
          <w:rFonts w:cs="Times New Roman"/>
        </w:rPr>
        <w:t>.01.2026 roku.</w:t>
      </w:r>
    </w:p>
    <w:p w14:paraId="315EB8E7" w14:textId="2690943B" w:rsidR="004904AC" w:rsidRPr="001017CB" w:rsidRDefault="004904AC" w:rsidP="008D4E51">
      <w:pPr>
        <w:rPr>
          <w:rFonts w:cs="Times New Roman"/>
          <w:b/>
          <w:bCs/>
        </w:rPr>
      </w:pPr>
    </w:p>
    <w:p w14:paraId="19E8432C" w14:textId="77777777" w:rsidR="00D74021" w:rsidRPr="001017CB" w:rsidRDefault="00D74021" w:rsidP="005B2BB5">
      <w:pPr>
        <w:pStyle w:val="Standard"/>
        <w:numPr>
          <w:ilvl w:val="0"/>
          <w:numId w:val="4"/>
        </w:numPr>
        <w:jc w:val="both"/>
        <w:rPr>
          <w:rFonts w:cs="Times New Roman"/>
          <w:b/>
          <w:bCs/>
        </w:rPr>
      </w:pPr>
      <w:r w:rsidRPr="001017CB">
        <w:rPr>
          <w:rFonts w:cs="Times New Roman"/>
          <w:b/>
          <w:bCs/>
        </w:rPr>
        <w:t>TERMIN ZWIĄZANIA OFERTĄ:</w:t>
      </w:r>
    </w:p>
    <w:p w14:paraId="7E65ACDF" w14:textId="0165DF71" w:rsidR="00D74021" w:rsidRPr="001017CB" w:rsidRDefault="00D74021" w:rsidP="00D74021">
      <w:pPr>
        <w:pStyle w:val="Standard"/>
        <w:jc w:val="both"/>
        <w:rPr>
          <w:rFonts w:cs="Times New Roman"/>
        </w:rPr>
      </w:pPr>
      <w:r w:rsidRPr="001017CB">
        <w:rPr>
          <w:rFonts w:cs="Times New Roman"/>
        </w:rPr>
        <w:t xml:space="preserve">Wykonawca pozostaje związany złożoną ofertą przez okres </w:t>
      </w:r>
      <w:r w:rsidR="00B703ED">
        <w:rPr>
          <w:rFonts w:cs="Times New Roman"/>
        </w:rPr>
        <w:t>6</w:t>
      </w:r>
      <w:r w:rsidR="004812C4" w:rsidRPr="001017CB">
        <w:rPr>
          <w:rFonts w:cs="Times New Roman"/>
        </w:rPr>
        <w:t>0</w:t>
      </w:r>
      <w:r w:rsidRPr="001017CB">
        <w:rPr>
          <w:rFonts w:cs="Times New Roman"/>
        </w:rPr>
        <w:t xml:space="preserve"> dni. Bieg terminu rozpoczyna się wraz z upływem ostatecznego terminu składania ofert.</w:t>
      </w:r>
    </w:p>
    <w:p w14:paraId="1DA5E891" w14:textId="77777777" w:rsidR="00FC0633" w:rsidRPr="001017CB" w:rsidRDefault="00FC0633" w:rsidP="00D74021">
      <w:pPr>
        <w:pStyle w:val="Standard"/>
        <w:jc w:val="both"/>
        <w:rPr>
          <w:rFonts w:cs="Times New Roman"/>
        </w:rPr>
      </w:pPr>
    </w:p>
    <w:p w14:paraId="00D7B867" w14:textId="77777777" w:rsidR="005A3016" w:rsidRPr="001017CB" w:rsidRDefault="005A3016" w:rsidP="005B2BB5">
      <w:pPr>
        <w:pStyle w:val="Standard"/>
        <w:numPr>
          <w:ilvl w:val="0"/>
          <w:numId w:val="4"/>
        </w:numPr>
        <w:jc w:val="both"/>
        <w:rPr>
          <w:rFonts w:cs="Times New Roman"/>
          <w:b/>
        </w:rPr>
      </w:pPr>
      <w:r w:rsidRPr="001017CB">
        <w:rPr>
          <w:rFonts w:cs="Times New Roman"/>
          <w:b/>
        </w:rPr>
        <w:t>OSOBA UPOWAŻNIONA DO KONTAKTU</w:t>
      </w:r>
    </w:p>
    <w:p w14:paraId="6ECA03F5" w14:textId="1CC250B5" w:rsidR="005A3016" w:rsidRPr="001017CB" w:rsidRDefault="005A3016" w:rsidP="005A3016">
      <w:pPr>
        <w:pStyle w:val="Standard"/>
        <w:jc w:val="both"/>
        <w:rPr>
          <w:rFonts w:cs="Times New Roman"/>
        </w:rPr>
      </w:pPr>
      <w:r w:rsidRPr="001017CB">
        <w:rPr>
          <w:rFonts w:cs="Times New Roman"/>
        </w:rPr>
        <w:t>Do kontaktu w sprawach formalno-merytorycznych dotyczących postępowania upoważnion</w:t>
      </w:r>
      <w:r w:rsidR="00C12689">
        <w:rPr>
          <w:rFonts w:cs="Times New Roman"/>
        </w:rPr>
        <w:t>a</w:t>
      </w:r>
      <w:r w:rsidRPr="001017CB">
        <w:rPr>
          <w:rFonts w:cs="Times New Roman"/>
        </w:rPr>
        <w:t xml:space="preserve"> jest</w:t>
      </w:r>
      <w:r w:rsidR="00C12689">
        <w:rPr>
          <w:rFonts w:cs="Times New Roman"/>
        </w:rPr>
        <w:t>:</w:t>
      </w:r>
      <w:r w:rsidRPr="001017CB">
        <w:rPr>
          <w:rFonts w:cs="Times New Roman"/>
        </w:rPr>
        <w:t xml:space="preserve"> </w:t>
      </w:r>
      <w:r w:rsidR="00A8416A">
        <w:rPr>
          <w:rFonts w:cs="Times New Roman"/>
        </w:rPr>
        <w:t>Maciej Borówka</w:t>
      </w:r>
      <w:r w:rsidR="00654DC1" w:rsidRPr="001017CB">
        <w:rPr>
          <w:rFonts w:cs="Times New Roman"/>
        </w:rPr>
        <w:t xml:space="preserve">, </w:t>
      </w:r>
      <w:r w:rsidRPr="001017CB">
        <w:rPr>
          <w:rFonts w:cs="Times New Roman"/>
        </w:rPr>
        <w:t>numer telefonu</w:t>
      </w:r>
      <w:r w:rsidR="00C12689">
        <w:rPr>
          <w:rFonts w:cs="Times New Roman"/>
        </w:rPr>
        <w:t xml:space="preserve">: </w:t>
      </w:r>
      <w:r w:rsidR="00A8416A" w:rsidRPr="00A8416A">
        <w:rPr>
          <w:rFonts w:cs="Times New Roman"/>
        </w:rPr>
        <w:t>+48 606 601 006</w:t>
      </w:r>
      <w:r w:rsidR="00F56AA4" w:rsidRPr="001017CB">
        <w:rPr>
          <w:rFonts w:cs="Times New Roman"/>
        </w:rPr>
        <w:t xml:space="preserve">, </w:t>
      </w:r>
      <w:r w:rsidRPr="001017CB">
        <w:rPr>
          <w:rFonts w:cs="Times New Roman"/>
        </w:rPr>
        <w:t>email</w:t>
      </w:r>
      <w:r w:rsidR="00A1445F" w:rsidRPr="001017CB">
        <w:rPr>
          <w:rFonts w:cs="Times New Roman"/>
        </w:rPr>
        <w:t>:</w:t>
      </w:r>
      <w:r w:rsidR="00A8416A">
        <w:rPr>
          <w:rFonts w:cs="Times New Roman"/>
        </w:rPr>
        <w:t xml:space="preserve"> </w:t>
      </w:r>
      <w:hyperlink r:id="rId8" w:history="1">
        <w:r w:rsidR="00A8416A" w:rsidRPr="00685B6F">
          <w:rPr>
            <w:rStyle w:val="Hipercze"/>
          </w:rPr>
          <w:t>matt.a.borowka@gmail.com</w:t>
        </w:r>
      </w:hyperlink>
      <w:r w:rsidR="00A8416A">
        <w:rPr>
          <w:rFonts w:cs="Times New Roman"/>
        </w:rPr>
        <w:t xml:space="preserve"> </w:t>
      </w:r>
    </w:p>
    <w:p w14:paraId="5706C537" w14:textId="77777777" w:rsidR="005A3016" w:rsidRPr="001017CB" w:rsidRDefault="005A3016" w:rsidP="005A3016">
      <w:pPr>
        <w:pStyle w:val="Standard"/>
        <w:jc w:val="both"/>
        <w:rPr>
          <w:rFonts w:cs="Times New Roman"/>
        </w:rPr>
      </w:pPr>
    </w:p>
    <w:p w14:paraId="39C8B40F" w14:textId="77777777" w:rsidR="00EF535F" w:rsidRPr="001017CB" w:rsidRDefault="00EF535F" w:rsidP="00EB05BB">
      <w:pPr>
        <w:pStyle w:val="Standard"/>
        <w:numPr>
          <w:ilvl w:val="0"/>
          <w:numId w:val="4"/>
        </w:numPr>
        <w:jc w:val="both"/>
        <w:rPr>
          <w:rFonts w:cs="Times New Roman"/>
          <w:b/>
        </w:rPr>
      </w:pPr>
      <w:r w:rsidRPr="001017CB">
        <w:rPr>
          <w:rFonts w:cs="Times New Roman"/>
          <w:b/>
        </w:rPr>
        <w:t>POSTANOWIENIA KOŃCOWE:</w:t>
      </w:r>
    </w:p>
    <w:p w14:paraId="4CFC7378" w14:textId="77777777" w:rsidR="00983792" w:rsidRDefault="00983792" w:rsidP="00983792">
      <w:pPr>
        <w:pStyle w:val="Standard"/>
        <w:jc w:val="both"/>
        <w:rPr>
          <w:rFonts w:cs="Times New Roman"/>
        </w:rPr>
      </w:pPr>
      <w:r>
        <w:rPr>
          <w:rFonts w:cs="Times New Roman"/>
        </w:rPr>
        <w:t xml:space="preserve">1. </w:t>
      </w:r>
      <w:r w:rsidR="00EF535F" w:rsidRPr="001017CB">
        <w:rPr>
          <w:rFonts w:cs="Times New Roman"/>
        </w:rPr>
        <w:t>W sprawach nieuregulowanych stosuje się przepisy ustawy z dnia 23 kwie</w:t>
      </w:r>
      <w:r w:rsidR="00D74021" w:rsidRPr="001017CB">
        <w:rPr>
          <w:rFonts w:cs="Times New Roman"/>
        </w:rPr>
        <w:t xml:space="preserve">tnia 1964 roku – Kodeks Cywilny, </w:t>
      </w:r>
      <w:r w:rsidR="00EF535F" w:rsidRPr="001017CB">
        <w:rPr>
          <w:rFonts w:cs="Times New Roman"/>
        </w:rPr>
        <w:t xml:space="preserve">a także postanowienia obowiązujących </w:t>
      </w:r>
      <w:r w:rsidR="00E85EE0" w:rsidRPr="001017CB">
        <w:rPr>
          <w:rFonts w:cs="Times New Roman"/>
        </w:rPr>
        <w:t xml:space="preserve">Wytycznych </w:t>
      </w:r>
      <w:r w:rsidR="00C6567C" w:rsidRPr="001017CB">
        <w:rPr>
          <w:rFonts w:cs="Times New Roman"/>
        </w:rPr>
        <w:t xml:space="preserve">dotyczących kwalifikowalności </w:t>
      </w:r>
      <w:r w:rsidR="00E85EE0" w:rsidRPr="001017CB">
        <w:rPr>
          <w:rFonts w:cs="Times New Roman"/>
        </w:rPr>
        <w:t>wydatków</w:t>
      </w:r>
      <w:r w:rsidR="00305C9C" w:rsidRPr="001017CB">
        <w:rPr>
          <w:rFonts w:cs="Times New Roman"/>
        </w:rPr>
        <w:t xml:space="preserve"> </w:t>
      </w:r>
      <w:r w:rsidR="004B1FC3">
        <w:rPr>
          <w:rFonts w:cs="Times New Roman"/>
        </w:rPr>
        <w:t>n</w:t>
      </w:r>
      <w:r w:rsidR="00305C9C" w:rsidRPr="001017CB">
        <w:rPr>
          <w:rFonts w:cs="Times New Roman"/>
        </w:rPr>
        <w:t>a lata 2021 -2027.</w:t>
      </w:r>
    </w:p>
    <w:p w14:paraId="09F49486" w14:textId="77777777" w:rsidR="00983792" w:rsidRDefault="00983792" w:rsidP="00983792">
      <w:pPr>
        <w:pStyle w:val="Standard"/>
        <w:jc w:val="both"/>
        <w:rPr>
          <w:rFonts w:cs="Times New Roman"/>
        </w:rPr>
      </w:pPr>
      <w:r>
        <w:rPr>
          <w:rFonts w:cs="Times New Roman"/>
        </w:rPr>
        <w:t xml:space="preserve">2. </w:t>
      </w:r>
      <w:r w:rsidR="00C11EE0" w:rsidRPr="001017CB">
        <w:rPr>
          <w:rFonts w:cs="Times New Roman"/>
        </w:rPr>
        <w:t xml:space="preserve">Zamawiający zastrzega sobie prawo do unieważnienia niniejszego postępowania bez podania </w:t>
      </w:r>
      <w:r w:rsidR="00F50F7C" w:rsidRPr="001017CB">
        <w:rPr>
          <w:rFonts w:cs="Times New Roman"/>
        </w:rPr>
        <w:t>uzasadnienia</w:t>
      </w:r>
      <w:r w:rsidR="00C11EE0" w:rsidRPr="001017CB">
        <w:rPr>
          <w:rFonts w:cs="Times New Roman"/>
        </w:rPr>
        <w:t xml:space="preserve"> lub do jego zakończenia bez wyboru oferty.</w:t>
      </w:r>
    </w:p>
    <w:p w14:paraId="7E1D082B" w14:textId="514E9F23" w:rsidR="001A72ED" w:rsidRPr="001A72ED" w:rsidRDefault="00983792" w:rsidP="00983792">
      <w:pPr>
        <w:pStyle w:val="Standard"/>
        <w:jc w:val="both"/>
        <w:rPr>
          <w:rFonts w:cs="Times New Roman"/>
        </w:rPr>
      </w:pPr>
      <w:r>
        <w:rPr>
          <w:rFonts w:cs="Times New Roman"/>
        </w:rPr>
        <w:t xml:space="preserve">3. </w:t>
      </w:r>
      <w:r w:rsidR="001A72ED" w:rsidRPr="001A72ED">
        <w:rPr>
          <w:rFonts w:eastAsia="Times New Roman"/>
          <w:lang w:eastAsia="pl-PL"/>
        </w:rPr>
        <w:t>Zamawiający zastrzega sobie prawo do</w:t>
      </w:r>
      <w:r w:rsidR="001A72ED">
        <w:rPr>
          <w:rFonts w:eastAsia="Times New Roman"/>
          <w:lang w:eastAsia="pl-PL"/>
        </w:rPr>
        <w:t xml:space="preserve"> </w:t>
      </w:r>
      <w:r w:rsidR="001A72ED" w:rsidRPr="001A72ED">
        <w:rPr>
          <w:rFonts w:eastAsia="Times New Roman"/>
          <w:lang w:eastAsia="pl-PL"/>
        </w:rPr>
        <w:t>zmian całości lub części zapytania ofertowego – przed upływem terminu składania ofert (w takiej sytuacji Zamawiający przedłuży termin składania ofert o czas niezbędny do wprowadzenia zmian w ofertach – jeżeli jest to konieczne z uwagi na zakres wprowadzonych zmian)</w:t>
      </w:r>
      <w:r w:rsidR="001A72ED">
        <w:rPr>
          <w:rFonts w:eastAsia="Times New Roman"/>
          <w:lang w:eastAsia="pl-PL"/>
        </w:rPr>
        <w:t>.</w:t>
      </w:r>
    </w:p>
    <w:p w14:paraId="26C9961E" w14:textId="771C4DC6" w:rsidR="004A5A72" w:rsidRPr="001017CB" w:rsidRDefault="00983792" w:rsidP="00983792">
      <w:pPr>
        <w:pStyle w:val="Standard"/>
        <w:jc w:val="both"/>
        <w:rPr>
          <w:rFonts w:cs="Times New Roman"/>
        </w:rPr>
      </w:pPr>
      <w:r>
        <w:rPr>
          <w:rFonts w:cs="Times New Roman"/>
        </w:rPr>
        <w:lastRenderedPageBreak/>
        <w:t xml:space="preserve">4. </w:t>
      </w:r>
      <w:r w:rsidR="004A5A72" w:rsidRPr="001017CB">
        <w:rPr>
          <w:rFonts w:cs="Times New Roman"/>
        </w:rPr>
        <w:t xml:space="preserve">W wypadku, jeśli gdziekolwiek w </w:t>
      </w:r>
      <w:r w:rsidR="00070BA8">
        <w:rPr>
          <w:rFonts w:cs="Times New Roman"/>
        </w:rPr>
        <w:t>z</w:t>
      </w:r>
      <w:r w:rsidR="004A5A72" w:rsidRPr="001017CB">
        <w:rPr>
          <w:rFonts w:cs="Times New Roman"/>
        </w:rPr>
        <w:t xml:space="preserve">apytaniu </w:t>
      </w:r>
      <w:r w:rsidR="00070BA8">
        <w:rPr>
          <w:rFonts w:cs="Times New Roman"/>
        </w:rPr>
        <w:t>o</w:t>
      </w:r>
      <w:r w:rsidR="004A5A72" w:rsidRPr="001017CB">
        <w:rPr>
          <w:rFonts w:cs="Times New Roman"/>
        </w:rPr>
        <w:t>fertowym podana jest nazwa określonego wyrobu, źródła, znaków towarowych, patentów lub specyficznego pochodzenia (nazwa własna) należy ją traktować, jakby została podana z określeniem „lub równoważne”, zaś zakres równoważności oznacza produkty/rozwiązania innych firm o co najmniej takiej samej funkcjonalności i użyteczności.</w:t>
      </w:r>
      <w:r w:rsidR="00F74139" w:rsidRPr="001017CB">
        <w:rPr>
          <w:rFonts w:cs="Times New Roman"/>
        </w:rPr>
        <w:t xml:space="preserve"> W wypadku </w:t>
      </w:r>
      <w:r w:rsidR="00440269" w:rsidRPr="001017CB">
        <w:rPr>
          <w:rFonts w:cs="Times New Roman"/>
        </w:rPr>
        <w:t xml:space="preserve">oferowania rozwiązań równoważnych, </w:t>
      </w:r>
      <w:r w:rsidR="00F74139" w:rsidRPr="001017CB">
        <w:rPr>
          <w:rFonts w:cs="Times New Roman"/>
        </w:rPr>
        <w:t xml:space="preserve">Wykonawca powinien udowodnić w swojej ofercie, że proponowane rozwiązania w równoważnym stopniu spełniają wymagania określone w niniejszym </w:t>
      </w:r>
      <w:r w:rsidR="00B41827">
        <w:rPr>
          <w:rFonts w:cs="Times New Roman"/>
        </w:rPr>
        <w:t>z</w:t>
      </w:r>
      <w:r w:rsidR="00F74139" w:rsidRPr="001017CB">
        <w:rPr>
          <w:rFonts w:cs="Times New Roman"/>
        </w:rPr>
        <w:t xml:space="preserve">apytaniu </w:t>
      </w:r>
      <w:r w:rsidR="00B41827">
        <w:rPr>
          <w:rFonts w:cs="Times New Roman"/>
        </w:rPr>
        <w:t>o</w:t>
      </w:r>
      <w:r w:rsidR="00F74139" w:rsidRPr="001017CB">
        <w:rPr>
          <w:rFonts w:cs="Times New Roman"/>
        </w:rPr>
        <w:t>fertowym.</w:t>
      </w:r>
    </w:p>
    <w:p w14:paraId="1F6A4C2C" w14:textId="5C585647" w:rsidR="00C6567C" w:rsidRPr="001017CB" w:rsidRDefault="00983792" w:rsidP="00983792">
      <w:pPr>
        <w:pStyle w:val="Standard"/>
        <w:jc w:val="both"/>
        <w:rPr>
          <w:rFonts w:cs="Times New Roman"/>
        </w:rPr>
      </w:pPr>
      <w:r>
        <w:rPr>
          <w:rFonts w:cs="Times New Roman"/>
        </w:rPr>
        <w:t xml:space="preserve">5. </w:t>
      </w:r>
      <w:r w:rsidR="00C6567C" w:rsidRPr="001017CB">
        <w:rPr>
          <w:rFonts w:cs="Times New Roman"/>
        </w:rPr>
        <w:t>Jeżeli zaoferowana cena lub koszt wydają się rażąco niskie w stosunku do przedmiotu zamówienia, tj. różnią się o więcej niż 30% od średniej arytmetycznej cen wszystkich ważnych ofert niepodlegających odrzuceniu, lub budzą wątpliwości zamawiającego co do możliwości wykonania przedmiotu zamówienia zgodnie z wymaganiami określonymi w zapytaniu ofertowym lub wynikającymi z odrębnych przepisów, Zamawiający zażąda od Wykonawcy złożenia w wyznaczonym terminie wyjaśnień, w tym złożenia dowodów w zakresie wyliczenia ceny lub kosztu. Zamawiający ocenia te wyjaśnienia w konsultacji z wykonawcą i może odrzucić tę ofertę wyłącznie w przypadku, gdy złożone wyjaśnienia wraz z dowodami nie uzasadniają podanej ceny lub kosztu w tej ofercie.</w:t>
      </w:r>
    </w:p>
    <w:p w14:paraId="34C1AB63" w14:textId="57EE7C53" w:rsidR="00E05E26" w:rsidRPr="001017CB" w:rsidRDefault="00983792" w:rsidP="00983792">
      <w:pPr>
        <w:pStyle w:val="Standard"/>
        <w:jc w:val="both"/>
        <w:rPr>
          <w:rFonts w:cs="Times New Roman"/>
        </w:rPr>
      </w:pPr>
      <w:r>
        <w:rPr>
          <w:rFonts w:cs="Times New Roman"/>
        </w:rPr>
        <w:t xml:space="preserve">6. </w:t>
      </w:r>
      <w:r w:rsidR="00E05E26" w:rsidRPr="001017CB">
        <w:rPr>
          <w:rFonts w:cs="Times New Roman"/>
        </w:rPr>
        <w:t xml:space="preserve">W wypadku różnicy </w:t>
      </w:r>
      <w:r w:rsidR="005E20ED" w:rsidRPr="001017CB">
        <w:rPr>
          <w:rFonts w:cs="Times New Roman"/>
        </w:rPr>
        <w:t xml:space="preserve">w samej treści </w:t>
      </w:r>
      <w:r w:rsidR="00F50F7C" w:rsidRPr="001017CB">
        <w:rPr>
          <w:rFonts w:cs="Times New Roman"/>
        </w:rPr>
        <w:t>zapytania</w:t>
      </w:r>
      <w:r w:rsidR="005E20ED" w:rsidRPr="001017CB">
        <w:rPr>
          <w:rFonts w:cs="Times New Roman"/>
        </w:rPr>
        <w:t xml:space="preserve"> lub między </w:t>
      </w:r>
      <w:r w:rsidR="00E05E26" w:rsidRPr="001017CB">
        <w:rPr>
          <w:rFonts w:cs="Times New Roman"/>
        </w:rPr>
        <w:t xml:space="preserve">treścią </w:t>
      </w:r>
      <w:r w:rsidR="00B41827">
        <w:rPr>
          <w:rFonts w:cs="Times New Roman"/>
        </w:rPr>
        <w:t>z</w:t>
      </w:r>
      <w:r w:rsidR="00E05E26" w:rsidRPr="001017CB">
        <w:rPr>
          <w:rFonts w:cs="Times New Roman"/>
        </w:rPr>
        <w:t xml:space="preserve">apytania opublikowaną w Bazie Konkurencyjności, a treścią </w:t>
      </w:r>
      <w:r w:rsidR="00043360" w:rsidRPr="001017CB">
        <w:rPr>
          <w:rFonts w:cs="Times New Roman"/>
        </w:rPr>
        <w:t>zawartą</w:t>
      </w:r>
      <w:r w:rsidR="00E05E26" w:rsidRPr="001017CB">
        <w:rPr>
          <w:rFonts w:cs="Times New Roman"/>
        </w:rPr>
        <w:t xml:space="preserve"> w </w:t>
      </w:r>
      <w:r w:rsidR="00043360" w:rsidRPr="001017CB">
        <w:rPr>
          <w:rFonts w:cs="Times New Roman"/>
        </w:rPr>
        <w:t xml:space="preserve">pliku stanowiącym </w:t>
      </w:r>
      <w:r w:rsidR="00E05E26" w:rsidRPr="001017CB">
        <w:rPr>
          <w:rFonts w:cs="Times New Roman"/>
        </w:rPr>
        <w:t>załącznik</w:t>
      </w:r>
      <w:r w:rsidR="00043360" w:rsidRPr="001017CB">
        <w:rPr>
          <w:rFonts w:cs="Times New Roman"/>
        </w:rPr>
        <w:t xml:space="preserve"> do tego </w:t>
      </w:r>
      <w:r w:rsidR="00B41827">
        <w:rPr>
          <w:rFonts w:cs="Times New Roman"/>
        </w:rPr>
        <w:t>z</w:t>
      </w:r>
      <w:r w:rsidR="00043360" w:rsidRPr="001017CB">
        <w:rPr>
          <w:rFonts w:cs="Times New Roman"/>
        </w:rPr>
        <w:t>apytania</w:t>
      </w:r>
      <w:r w:rsidR="00E05E26" w:rsidRPr="001017CB">
        <w:rPr>
          <w:rFonts w:cs="Times New Roman"/>
        </w:rPr>
        <w:t>,</w:t>
      </w:r>
      <w:r w:rsidR="00D416EC" w:rsidRPr="001017CB">
        <w:rPr>
          <w:rFonts w:cs="Times New Roman"/>
        </w:rPr>
        <w:t xml:space="preserve"> lub opublikowaną w inny sposób, </w:t>
      </w:r>
      <w:r w:rsidR="00E05E26" w:rsidRPr="001017CB">
        <w:rPr>
          <w:rFonts w:cs="Times New Roman"/>
        </w:rPr>
        <w:t xml:space="preserve">pierwszeństwo ma treść opublikowana </w:t>
      </w:r>
      <w:r w:rsidR="00043360" w:rsidRPr="001017CB">
        <w:rPr>
          <w:rFonts w:cs="Times New Roman"/>
        </w:rPr>
        <w:t xml:space="preserve">bezpośrednio </w:t>
      </w:r>
      <w:r w:rsidR="00E05E26" w:rsidRPr="001017CB">
        <w:rPr>
          <w:rFonts w:cs="Times New Roman"/>
        </w:rPr>
        <w:t>w Bazie Konkurencyjności.</w:t>
      </w:r>
    </w:p>
    <w:p w14:paraId="04D8BBED" w14:textId="77777777" w:rsidR="00DA2EDB" w:rsidRPr="001017CB" w:rsidRDefault="00DA2EDB" w:rsidP="00DA2EDB">
      <w:pPr>
        <w:pStyle w:val="Standard"/>
        <w:jc w:val="both"/>
        <w:rPr>
          <w:rFonts w:cs="Times New Roman"/>
        </w:rPr>
      </w:pPr>
    </w:p>
    <w:p w14:paraId="09AE271A" w14:textId="77777777" w:rsidR="00132A61" w:rsidRPr="001017CB" w:rsidRDefault="00132A61" w:rsidP="00143CAE">
      <w:pPr>
        <w:pStyle w:val="Standard"/>
        <w:numPr>
          <w:ilvl w:val="0"/>
          <w:numId w:val="10"/>
        </w:numPr>
        <w:ind w:left="0" w:firstLine="0"/>
        <w:jc w:val="both"/>
        <w:rPr>
          <w:rFonts w:cs="Times New Roman"/>
        </w:rPr>
      </w:pPr>
      <w:r w:rsidRPr="001017CB">
        <w:rPr>
          <w:rFonts w:cs="Times New Roman"/>
          <w:sz w:val="20"/>
          <w:szCs w:val="20"/>
        </w:rPr>
        <w:br w:type="page"/>
      </w:r>
    </w:p>
    <w:p w14:paraId="791EC62A" w14:textId="77777777" w:rsidR="00EF535F" w:rsidRPr="001017CB" w:rsidRDefault="00EF535F" w:rsidP="00382B15">
      <w:pPr>
        <w:pStyle w:val="Standard"/>
        <w:jc w:val="right"/>
        <w:rPr>
          <w:rFonts w:cs="Times New Roman"/>
          <w:sz w:val="20"/>
          <w:szCs w:val="20"/>
        </w:rPr>
      </w:pPr>
      <w:r w:rsidRPr="001017CB">
        <w:rPr>
          <w:rFonts w:cs="Times New Roman"/>
          <w:sz w:val="20"/>
          <w:szCs w:val="20"/>
        </w:rPr>
        <w:lastRenderedPageBreak/>
        <w:t xml:space="preserve">Załącznik Nr 1 do </w:t>
      </w:r>
      <w:r w:rsidR="00401BC6" w:rsidRPr="001017CB">
        <w:rPr>
          <w:rFonts w:cs="Times New Roman"/>
          <w:sz w:val="20"/>
          <w:szCs w:val="20"/>
        </w:rPr>
        <w:t>Zapytania</w:t>
      </w:r>
      <w:r w:rsidR="00382B15" w:rsidRPr="001017CB">
        <w:rPr>
          <w:rFonts w:cs="Times New Roman"/>
          <w:sz w:val="20"/>
          <w:szCs w:val="20"/>
        </w:rPr>
        <w:t xml:space="preserve"> </w:t>
      </w:r>
      <w:r w:rsidR="00412DD1" w:rsidRPr="001017CB">
        <w:rPr>
          <w:rFonts w:cs="Times New Roman"/>
          <w:sz w:val="20"/>
          <w:szCs w:val="20"/>
        </w:rPr>
        <w:t>Ofertowego</w:t>
      </w:r>
    </w:p>
    <w:p w14:paraId="2CA54287" w14:textId="3F97FFCD" w:rsidR="00EF535F" w:rsidRPr="001017CB" w:rsidRDefault="00EF535F" w:rsidP="00382B15">
      <w:pPr>
        <w:pStyle w:val="Standard"/>
        <w:ind w:firstLine="360"/>
        <w:jc w:val="right"/>
        <w:rPr>
          <w:rFonts w:cs="Times New Roman"/>
        </w:rPr>
      </w:pPr>
      <w:r w:rsidRPr="001017CB">
        <w:rPr>
          <w:rFonts w:cs="Times New Roman"/>
          <w:sz w:val="20"/>
          <w:szCs w:val="20"/>
        </w:rPr>
        <w:t xml:space="preserve">Postępowanie </w:t>
      </w:r>
      <w:r w:rsidR="003869B9" w:rsidRPr="001017CB">
        <w:rPr>
          <w:rFonts w:cs="Times New Roman"/>
          <w:sz w:val="20"/>
          <w:szCs w:val="20"/>
        </w:rPr>
        <w:t xml:space="preserve">nr </w:t>
      </w:r>
      <w:sdt>
        <w:sdtPr>
          <w:rPr>
            <w:rFonts w:cs="Times New Roman"/>
            <w:sz w:val="20"/>
            <w:szCs w:val="20"/>
          </w:rPr>
          <w:alias w:val="Słowa kluczowe"/>
          <w:id w:val="11183283"/>
          <w:placeholder>
            <w:docPart w:val="15C13ABBBB5946878089D67E8DC202F6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Content>
          <w:r w:rsidR="006C1E9A">
            <w:rPr>
              <w:rFonts w:cs="Times New Roman"/>
              <w:sz w:val="20"/>
              <w:szCs w:val="20"/>
            </w:rPr>
            <w:t>2/2025/KPO</w:t>
          </w:r>
        </w:sdtContent>
      </w:sdt>
    </w:p>
    <w:p w14:paraId="5AF605E4" w14:textId="77777777" w:rsidR="008400F4" w:rsidRPr="001017CB" w:rsidRDefault="008400F4" w:rsidP="00ED6D89">
      <w:pPr>
        <w:pStyle w:val="Standard"/>
        <w:ind w:firstLine="360"/>
        <w:jc w:val="right"/>
        <w:rPr>
          <w:rFonts w:cs="Times New Roman"/>
          <w:b/>
          <w:sz w:val="16"/>
          <w:szCs w:val="16"/>
        </w:rPr>
      </w:pPr>
    </w:p>
    <w:p w14:paraId="2B4CD54B" w14:textId="6251558E" w:rsidR="00EF535F" w:rsidRPr="00935262" w:rsidRDefault="000D7F03" w:rsidP="00ED6D89">
      <w:pPr>
        <w:pStyle w:val="Standard"/>
        <w:ind w:firstLine="360"/>
        <w:jc w:val="right"/>
        <w:rPr>
          <w:rFonts w:cs="Times New Roman"/>
          <w:bCs/>
          <w:u w:val="single"/>
        </w:rPr>
      </w:pPr>
      <w:r w:rsidRPr="00935262">
        <w:rPr>
          <w:rFonts w:cs="Times New Roman"/>
          <w:bCs/>
          <w:u w:val="single"/>
        </w:rPr>
        <w:t xml:space="preserve">Dane </w:t>
      </w:r>
      <w:r w:rsidR="00EF535F" w:rsidRPr="00935262">
        <w:rPr>
          <w:rFonts w:cs="Times New Roman"/>
          <w:bCs/>
          <w:u w:val="single"/>
        </w:rPr>
        <w:t>Zamawiając</w:t>
      </w:r>
      <w:r w:rsidRPr="00935262">
        <w:rPr>
          <w:rFonts w:cs="Times New Roman"/>
          <w:bCs/>
          <w:u w:val="single"/>
        </w:rPr>
        <w:t>ego</w:t>
      </w:r>
      <w:r w:rsidR="00EF535F" w:rsidRPr="00935262">
        <w:rPr>
          <w:rFonts w:cs="Times New Roman"/>
          <w:bCs/>
          <w:u w:val="single"/>
        </w:rPr>
        <w:t>:</w:t>
      </w:r>
    </w:p>
    <w:p w14:paraId="3854B67A" w14:textId="77777777" w:rsidR="00CA2081" w:rsidRPr="00221213" w:rsidRDefault="00CA2081" w:rsidP="00CA2081">
      <w:pPr>
        <w:pStyle w:val="Standard"/>
        <w:ind w:firstLine="360"/>
        <w:jc w:val="right"/>
        <w:rPr>
          <w:rFonts w:cs="Times New Roman"/>
          <w:b/>
          <w:bCs/>
        </w:rPr>
      </w:pPr>
      <w:r>
        <w:rPr>
          <w:rFonts w:cs="Times New Roman"/>
          <w:b/>
          <w:bCs/>
        </w:rPr>
        <w:t>GASTRO MIX Sp. z o.o.</w:t>
      </w:r>
    </w:p>
    <w:p w14:paraId="24E93CDD" w14:textId="77777777" w:rsidR="00CA2081" w:rsidRPr="00221213" w:rsidRDefault="00CA2081" w:rsidP="00CA2081">
      <w:pPr>
        <w:pStyle w:val="Standard"/>
        <w:ind w:firstLine="360"/>
        <w:jc w:val="right"/>
        <w:rPr>
          <w:rFonts w:cs="Times New Roman"/>
        </w:rPr>
      </w:pPr>
      <w:r>
        <w:rPr>
          <w:rFonts w:cs="Times New Roman"/>
        </w:rPr>
        <w:t>Ul. Storczyków</w:t>
      </w:r>
      <w:r w:rsidRPr="00221213">
        <w:rPr>
          <w:rFonts w:cs="Times New Roman"/>
        </w:rPr>
        <w:t xml:space="preserve"> </w:t>
      </w:r>
      <w:r>
        <w:rPr>
          <w:rFonts w:cs="Times New Roman"/>
        </w:rPr>
        <w:t>32A</w:t>
      </w:r>
    </w:p>
    <w:p w14:paraId="22D0BC42" w14:textId="77777777" w:rsidR="00CA2081" w:rsidRPr="00221213" w:rsidRDefault="00CA2081" w:rsidP="00CA2081">
      <w:pPr>
        <w:pStyle w:val="Standard"/>
        <w:ind w:firstLine="360"/>
        <w:jc w:val="right"/>
        <w:rPr>
          <w:rFonts w:cs="Times New Roman"/>
        </w:rPr>
      </w:pPr>
      <w:r w:rsidRPr="009947F3">
        <w:rPr>
          <w:rFonts w:cs="Times New Roman"/>
        </w:rPr>
        <w:t>40-748</w:t>
      </w:r>
      <w:r w:rsidRPr="00221213">
        <w:rPr>
          <w:rFonts w:cs="Times New Roman"/>
        </w:rPr>
        <w:t xml:space="preserve"> </w:t>
      </w:r>
      <w:r>
        <w:rPr>
          <w:rFonts w:cs="Times New Roman"/>
        </w:rPr>
        <w:t>Katowice</w:t>
      </w:r>
    </w:p>
    <w:p w14:paraId="39D292ED" w14:textId="3CD2FEE0" w:rsidR="005A1215" w:rsidRDefault="00CA2081" w:rsidP="00CA2081">
      <w:pPr>
        <w:pStyle w:val="Standard"/>
        <w:ind w:firstLine="360"/>
        <w:jc w:val="right"/>
        <w:rPr>
          <w:rFonts w:cs="Times New Roman"/>
          <w:bCs/>
        </w:rPr>
      </w:pPr>
      <w:r w:rsidRPr="00D12C27">
        <w:rPr>
          <w:rFonts w:cs="Times New Roman"/>
          <w:bCs/>
        </w:rPr>
        <w:t xml:space="preserve">NIP: </w:t>
      </w:r>
      <w:r w:rsidRPr="009947F3">
        <w:rPr>
          <w:rFonts w:cs="Times New Roman"/>
          <w:bCs/>
        </w:rPr>
        <w:t>5472166880</w:t>
      </w:r>
    </w:p>
    <w:p w14:paraId="6CE3B2D5" w14:textId="77777777" w:rsidR="00CA2081" w:rsidRDefault="00CA2081" w:rsidP="00CA2081">
      <w:pPr>
        <w:pStyle w:val="Standard"/>
        <w:ind w:firstLine="360"/>
        <w:jc w:val="center"/>
        <w:rPr>
          <w:rFonts w:cs="Times New Roman"/>
          <w:b/>
        </w:rPr>
      </w:pPr>
    </w:p>
    <w:p w14:paraId="1BA209C9" w14:textId="0A7B5E05" w:rsidR="00EF535F" w:rsidRPr="001017CB" w:rsidRDefault="00EF535F" w:rsidP="00F25C92">
      <w:pPr>
        <w:pStyle w:val="Standard"/>
        <w:ind w:firstLine="360"/>
        <w:jc w:val="center"/>
        <w:rPr>
          <w:rFonts w:cs="Times New Roman"/>
          <w:b/>
        </w:rPr>
      </w:pPr>
      <w:r w:rsidRPr="001017CB">
        <w:rPr>
          <w:rFonts w:cs="Times New Roman"/>
          <w:b/>
        </w:rPr>
        <w:t>FORMULARZ OFERTY</w:t>
      </w:r>
    </w:p>
    <w:p w14:paraId="325E152C" w14:textId="77777777" w:rsidR="00EF535F" w:rsidRPr="001017CB" w:rsidRDefault="00EF535F" w:rsidP="00F25C92">
      <w:pPr>
        <w:pStyle w:val="Standard"/>
        <w:ind w:firstLine="360"/>
        <w:jc w:val="center"/>
        <w:rPr>
          <w:rFonts w:cs="Times New Roman"/>
          <w:b/>
          <w:sz w:val="16"/>
          <w:szCs w:val="16"/>
        </w:rPr>
      </w:pPr>
    </w:p>
    <w:p w14:paraId="5E5F18D1" w14:textId="5E86C64F" w:rsidR="00EF535F" w:rsidRPr="001017CB" w:rsidRDefault="00EF535F" w:rsidP="007C476F">
      <w:pPr>
        <w:pStyle w:val="Standard"/>
        <w:jc w:val="both"/>
        <w:rPr>
          <w:rFonts w:cs="Times New Roman"/>
        </w:rPr>
      </w:pPr>
      <w:r w:rsidRPr="001017CB">
        <w:rPr>
          <w:rFonts w:cs="Times New Roman"/>
        </w:rPr>
        <w:t xml:space="preserve">Działając w imieniu i na </w:t>
      </w:r>
      <w:r w:rsidR="00F50F7C" w:rsidRPr="001017CB">
        <w:rPr>
          <w:rFonts w:cs="Times New Roman"/>
        </w:rPr>
        <w:t>rzecz Wykonawcy</w:t>
      </w:r>
      <w:r w:rsidRPr="001017CB">
        <w:rPr>
          <w:rFonts w:cs="Times New Roman"/>
        </w:rPr>
        <w:t>:</w:t>
      </w:r>
    </w:p>
    <w:p w14:paraId="0147EFFB" w14:textId="77777777" w:rsidR="00EF535F" w:rsidRPr="001017CB" w:rsidRDefault="00EF535F" w:rsidP="00F25C92">
      <w:pPr>
        <w:pStyle w:val="Standard"/>
        <w:ind w:firstLine="360"/>
        <w:jc w:val="both"/>
        <w:rPr>
          <w:rFonts w:cs="Times New Roman"/>
        </w:rPr>
      </w:pPr>
    </w:p>
    <w:tbl>
      <w:tblPr>
        <w:tblStyle w:val="Tabela-Siatka"/>
        <w:tblW w:w="9639" w:type="dxa"/>
        <w:jc w:val="center"/>
        <w:tblLook w:val="04A0" w:firstRow="1" w:lastRow="0" w:firstColumn="1" w:lastColumn="0" w:noHBand="0" w:noVBand="1"/>
      </w:tblPr>
      <w:tblGrid>
        <w:gridCol w:w="3583"/>
        <w:gridCol w:w="6056"/>
      </w:tblGrid>
      <w:tr w:rsidR="009C5DCE" w:rsidRPr="00A759BF" w14:paraId="3A0BED07" w14:textId="77777777" w:rsidTr="0028517A">
        <w:trPr>
          <w:jc w:val="center"/>
        </w:trPr>
        <w:tc>
          <w:tcPr>
            <w:tcW w:w="9639" w:type="dxa"/>
            <w:gridSpan w:val="2"/>
            <w:shd w:val="clear" w:color="auto" w:fill="D9D9D9"/>
          </w:tcPr>
          <w:p w14:paraId="344444B0" w14:textId="77777777" w:rsidR="009C5DCE" w:rsidRPr="003F0503" w:rsidRDefault="009C5DCE" w:rsidP="0028517A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F0503">
              <w:rPr>
                <w:b/>
                <w:color w:val="000000" w:themeColor="text1"/>
                <w:sz w:val="22"/>
                <w:szCs w:val="22"/>
              </w:rPr>
              <w:t>Dane Oferenta</w:t>
            </w:r>
          </w:p>
        </w:tc>
      </w:tr>
      <w:tr w:rsidR="009C5DCE" w:rsidRPr="00A759BF" w14:paraId="78363688" w14:textId="77777777" w:rsidTr="0028517A">
        <w:trPr>
          <w:jc w:val="center"/>
        </w:trPr>
        <w:tc>
          <w:tcPr>
            <w:tcW w:w="3583" w:type="dxa"/>
            <w:shd w:val="clear" w:color="auto" w:fill="E6E6E6"/>
          </w:tcPr>
          <w:p w14:paraId="7690FE41" w14:textId="77777777" w:rsidR="009C5DCE" w:rsidRPr="003F0503" w:rsidRDefault="009C5DCE" w:rsidP="0028517A">
            <w:pPr>
              <w:rPr>
                <w:b/>
                <w:color w:val="000000" w:themeColor="text1"/>
                <w:sz w:val="22"/>
                <w:szCs w:val="22"/>
              </w:rPr>
            </w:pPr>
            <w:r w:rsidRPr="003F0503">
              <w:rPr>
                <w:b/>
                <w:color w:val="000000" w:themeColor="text1"/>
                <w:sz w:val="22"/>
                <w:szCs w:val="22"/>
              </w:rPr>
              <w:t>Pełna nazwa Wykonawcy</w:t>
            </w:r>
          </w:p>
        </w:tc>
        <w:tc>
          <w:tcPr>
            <w:tcW w:w="6056" w:type="dxa"/>
          </w:tcPr>
          <w:p w14:paraId="33770637" w14:textId="77777777" w:rsidR="009C5DCE" w:rsidRPr="00A759BF" w:rsidRDefault="009C5DCE" w:rsidP="0028517A">
            <w:pPr>
              <w:rPr>
                <w:b/>
                <w:color w:val="000000" w:themeColor="text1"/>
              </w:rPr>
            </w:pPr>
          </w:p>
        </w:tc>
      </w:tr>
      <w:tr w:rsidR="009C5DCE" w:rsidRPr="00A759BF" w14:paraId="59147F14" w14:textId="77777777" w:rsidTr="0028517A">
        <w:trPr>
          <w:jc w:val="center"/>
        </w:trPr>
        <w:tc>
          <w:tcPr>
            <w:tcW w:w="3583" w:type="dxa"/>
            <w:shd w:val="clear" w:color="auto" w:fill="E6E6E6"/>
          </w:tcPr>
          <w:p w14:paraId="52D6F558" w14:textId="77777777" w:rsidR="009C5DCE" w:rsidRPr="003F0503" w:rsidRDefault="009C5DCE" w:rsidP="0028517A">
            <w:pPr>
              <w:rPr>
                <w:b/>
                <w:color w:val="000000" w:themeColor="text1"/>
                <w:sz w:val="22"/>
                <w:szCs w:val="22"/>
              </w:rPr>
            </w:pPr>
            <w:r w:rsidRPr="003F0503">
              <w:rPr>
                <w:b/>
                <w:color w:val="000000" w:themeColor="text1"/>
                <w:sz w:val="22"/>
                <w:szCs w:val="22"/>
              </w:rPr>
              <w:t>Adres zamieszkania / adres siedziby</w:t>
            </w:r>
          </w:p>
        </w:tc>
        <w:tc>
          <w:tcPr>
            <w:tcW w:w="6056" w:type="dxa"/>
          </w:tcPr>
          <w:p w14:paraId="1B8F0737" w14:textId="77777777" w:rsidR="009C5DCE" w:rsidRPr="00A759BF" w:rsidRDefault="009C5DCE" w:rsidP="0028517A">
            <w:pPr>
              <w:rPr>
                <w:b/>
                <w:color w:val="000000" w:themeColor="text1"/>
              </w:rPr>
            </w:pPr>
          </w:p>
        </w:tc>
      </w:tr>
      <w:tr w:rsidR="009C5DCE" w:rsidRPr="00A759BF" w14:paraId="18AD08FD" w14:textId="77777777" w:rsidTr="0028517A">
        <w:trPr>
          <w:trHeight w:val="77"/>
          <w:jc w:val="center"/>
        </w:trPr>
        <w:tc>
          <w:tcPr>
            <w:tcW w:w="3583" w:type="dxa"/>
            <w:shd w:val="clear" w:color="auto" w:fill="E6E6E6"/>
          </w:tcPr>
          <w:p w14:paraId="025C01A7" w14:textId="77777777" w:rsidR="009C5DCE" w:rsidRPr="003F0503" w:rsidRDefault="009C5DCE" w:rsidP="0028517A">
            <w:pPr>
              <w:rPr>
                <w:b/>
                <w:color w:val="000000" w:themeColor="text1"/>
                <w:sz w:val="22"/>
                <w:szCs w:val="22"/>
              </w:rPr>
            </w:pPr>
            <w:r w:rsidRPr="003F0503">
              <w:rPr>
                <w:b/>
                <w:color w:val="000000" w:themeColor="text1"/>
                <w:sz w:val="22"/>
                <w:szCs w:val="22"/>
              </w:rPr>
              <w:t>NIP</w:t>
            </w:r>
          </w:p>
        </w:tc>
        <w:tc>
          <w:tcPr>
            <w:tcW w:w="6056" w:type="dxa"/>
          </w:tcPr>
          <w:p w14:paraId="1EB81FEA" w14:textId="77777777" w:rsidR="009C5DCE" w:rsidRPr="00A759BF" w:rsidRDefault="009C5DCE" w:rsidP="0028517A">
            <w:pPr>
              <w:rPr>
                <w:b/>
                <w:color w:val="000000" w:themeColor="text1"/>
              </w:rPr>
            </w:pPr>
          </w:p>
        </w:tc>
      </w:tr>
      <w:tr w:rsidR="009C5DCE" w:rsidRPr="00A759BF" w14:paraId="16ACB759" w14:textId="77777777" w:rsidTr="0028517A">
        <w:trPr>
          <w:jc w:val="center"/>
        </w:trPr>
        <w:tc>
          <w:tcPr>
            <w:tcW w:w="9639" w:type="dxa"/>
            <w:gridSpan w:val="2"/>
            <w:shd w:val="clear" w:color="auto" w:fill="E6E6E6"/>
          </w:tcPr>
          <w:p w14:paraId="413E8623" w14:textId="77777777" w:rsidR="009C5DCE" w:rsidRPr="003F0503" w:rsidRDefault="009C5DCE" w:rsidP="0028517A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F0503">
              <w:rPr>
                <w:b/>
                <w:color w:val="000000" w:themeColor="text1"/>
                <w:sz w:val="22"/>
                <w:szCs w:val="22"/>
              </w:rPr>
              <w:t>Dane osoby do kontaktu</w:t>
            </w:r>
          </w:p>
        </w:tc>
      </w:tr>
      <w:tr w:rsidR="009C5DCE" w:rsidRPr="00A759BF" w14:paraId="7432735C" w14:textId="77777777" w:rsidTr="0028517A">
        <w:trPr>
          <w:jc w:val="center"/>
        </w:trPr>
        <w:tc>
          <w:tcPr>
            <w:tcW w:w="3583" w:type="dxa"/>
            <w:shd w:val="clear" w:color="auto" w:fill="E6E6E6"/>
          </w:tcPr>
          <w:p w14:paraId="7B028182" w14:textId="77777777" w:rsidR="009C5DCE" w:rsidRPr="003F0503" w:rsidRDefault="009C5DCE" w:rsidP="0028517A">
            <w:pPr>
              <w:rPr>
                <w:b/>
                <w:color w:val="000000" w:themeColor="text1"/>
                <w:sz w:val="22"/>
                <w:szCs w:val="22"/>
              </w:rPr>
            </w:pPr>
            <w:r w:rsidRPr="003F0503">
              <w:rPr>
                <w:b/>
                <w:color w:val="000000" w:themeColor="text1"/>
                <w:sz w:val="22"/>
                <w:szCs w:val="22"/>
              </w:rPr>
              <w:t>Imię i Nazwisko</w:t>
            </w:r>
          </w:p>
        </w:tc>
        <w:tc>
          <w:tcPr>
            <w:tcW w:w="6056" w:type="dxa"/>
          </w:tcPr>
          <w:p w14:paraId="2A2F5090" w14:textId="77777777" w:rsidR="009C5DCE" w:rsidRPr="00A759BF" w:rsidRDefault="009C5DCE" w:rsidP="0028517A">
            <w:pPr>
              <w:rPr>
                <w:b/>
                <w:color w:val="000000" w:themeColor="text1"/>
              </w:rPr>
            </w:pPr>
          </w:p>
        </w:tc>
      </w:tr>
      <w:tr w:rsidR="009C5DCE" w:rsidRPr="00A759BF" w14:paraId="00F5CCE9" w14:textId="77777777" w:rsidTr="0028517A">
        <w:trPr>
          <w:jc w:val="center"/>
        </w:trPr>
        <w:tc>
          <w:tcPr>
            <w:tcW w:w="3583" w:type="dxa"/>
            <w:shd w:val="clear" w:color="auto" w:fill="E6E6E6"/>
          </w:tcPr>
          <w:p w14:paraId="4E808276" w14:textId="77777777" w:rsidR="009C5DCE" w:rsidRPr="003F0503" w:rsidRDefault="009C5DCE" w:rsidP="0028517A">
            <w:pPr>
              <w:rPr>
                <w:b/>
                <w:color w:val="000000" w:themeColor="text1"/>
                <w:sz w:val="22"/>
                <w:szCs w:val="22"/>
              </w:rPr>
            </w:pPr>
            <w:r w:rsidRPr="003F0503">
              <w:rPr>
                <w:b/>
                <w:color w:val="000000" w:themeColor="text1"/>
                <w:sz w:val="22"/>
                <w:szCs w:val="22"/>
              </w:rPr>
              <w:t>Stanowisko</w:t>
            </w:r>
          </w:p>
        </w:tc>
        <w:tc>
          <w:tcPr>
            <w:tcW w:w="6056" w:type="dxa"/>
          </w:tcPr>
          <w:p w14:paraId="3319D464" w14:textId="77777777" w:rsidR="009C5DCE" w:rsidRPr="00A759BF" w:rsidRDefault="009C5DCE" w:rsidP="0028517A">
            <w:pPr>
              <w:rPr>
                <w:b/>
                <w:color w:val="000000" w:themeColor="text1"/>
              </w:rPr>
            </w:pPr>
          </w:p>
        </w:tc>
      </w:tr>
      <w:tr w:rsidR="009C5DCE" w:rsidRPr="00A759BF" w14:paraId="7B19AE16" w14:textId="77777777" w:rsidTr="0028517A">
        <w:trPr>
          <w:jc w:val="center"/>
        </w:trPr>
        <w:tc>
          <w:tcPr>
            <w:tcW w:w="3583" w:type="dxa"/>
            <w:shd w:val="clear" w:color="auto" w:fill="E6E6E6"/>
          </w:tcPr>
          <w:p w14:paraId="70C2AC2E" w14:textId="77777777" w:rsidR="009C5DCE" w:rsidRPr="003F0503" w:rsidRDefault="009C5DCE" w:rsidP="0028517A">
            <w:pPr>
              <w:rPr>
                <w:b/>
                <w:color w:val="000000" w:themeColor="text1"/>
                <w:sz w:val="22"/>
                <w:szCs w:val="22"/>
              </w:rPr>
            </w:pPr>
            <w:r w:rsidRPr="003F0503">
              <w:rPr>
                <w:b/>
                <w:color w:val="000000" w:themeColor="text1"/>
                <w:sz w:val="22"/>
                <w:szCs w:val="22"/>
              </w:rPr>
              <w:t>Adres e-mail</w:t>
            </w:r>
          </w:p>
        </w:tc>
        <w:tc>
          <w:tcPr>
            <w:tcW w:w="6056" w:type="dxa"/>
          </w:tcPr>
          <w:p w14:paraId="775460FC" w14:textId="77777777" w:rsidR="009C5DCE" w:rsidRPr="00A759BF" w:rsidRDefault="009C5DCE" w:rsidP="0028517A">
            <w:pPr>
              <w:rPr>
                <w:b/>
                <w:color w:val="000000" w:themeColor="text1"/>
              </w:rPr>
            </w:pPr>
          </w:p>
        </w:tc>
      </w:tr>
      <w:tr w:rsidR="009C5DCE" w:rsidRPr="00A759BF" w14:paraId="7247F417" w14:textId="77777777" w:rsidTr="0028517A">
        <w:trPr>
          <w:jc w:val="center"/>
        </w:trPr>
        <w:tc>
          <w:tcPr>
            <w:tcW w:w="3583" w:type="dxa"/>
            <w:shd w:val="clear" w:color="auto" w:fill="E6E6E6"/>
          </w:tcPr>
          <w:p w14:paraId="23387CA7" w14:textId="77777777" w:rsidR="009C5DCE" w:rsidRPr="003F0503" w:rsidRDefault="009C5DCE" w:rsidP="0028517A">
            <w:pPr>
              <w:rPr>
                <w:b/>
                <w:color w:val="000000" w:themeColor="text1"/>
                <w:sz w:val="22"/>
                <w:szCs w:val="22"/>
              </w:rPr>
            </w:pPr>
            <w:r w:rsidRPr="003F0503">
              <w:rPr>
                <w:b/>
                <w:color w:val="000000" w:themeColor="text1"/>
                <w:sz w:val="22"/>
                <w:szCs w:val="22"/>
              </w:rPr>
              <w:t xml:space="preserve">Telefon </w:t>
            </w:r>
          </w:p>
        </w:tc>
        <w:tc>
          <w:tcPr>
            <w:tcW w:w="6056" w:type="dxa"/>
          </w:tcPr>
          <w:p w14:paraId="4912D37B" w14:textId="77777777" w:rsidR="009C5DCE" w:rsidRPr="00A759BF" w:rsidRDefault="009C5DCE" w:rsidP="0028517A">
            <w:pPr>
              <w:rPr>
                <w:b/>
                <w:color w:val="000000" w:themeColor="text1"/>
              </w:rPr>
            </w:pPr>
          </w:p>
        </w:tc>
      </w:tr>
    </w:tbl>
    <w:p w14:paraId="10815E66" w14:textId="77777777" w:rsidR="00EF535F" w:rsidRPr="001017CB" w:rsidRDefault="00EF535F" w:rsidP="00656E29">
      <w:pPr>
        <w:pStyle w:val="Standard"/>
        <w:ind w:firstLine="360"/>
        <w:rPr>
          <w:rFonts w:cs="Times New Roman"/>
          <w:sz w:val="16"/>
          <w:szCs w:val="16"/>
        </w:rPr>
      </w:pPr>
    </w:p>
    <w:p w14:paraId="4E0F17AA" w14:textId="3ADE41B8" w:rsidR="00EF535F" w:rsidRPr="001017CB" w:rsidRDefault="00EF535F" w:rsidP="004F4A51">
      <w:pPr>
        <w:pStyle w:val="Standard"/>
        <w:jc w:val="both"/>
        <w:rPr>
          <w:rFonts w:cs="Times New Roman"/>
        </w:rPr>
      </w:pPr>
      <w:r w:rsidRPr="001017CB">
        <w:rPr>
          <w:rFonts w:cs="Times New Roman"/>
        </w:rPr>
        <w:t>w odpowiedzi na z</w:t>
      </w:r>
      <w:r w:rsidR="0014158B" w:rsidRPr="001017CB">
        <w:rPr>
          <w:rFonts w:cs="Times New Roman"/>
        </w:rPr>
        <w:t>apytanie</w:t>
      </w:r>
      <w:r w:rsidRPr="001017CB">
        <w:rPr>
          <w:rFonts w:cs="Times New Roman"/>
        </w:rPr>
        <w:t xml:space="preserve"> </w:t>
      </w:r>
      <w:r w:rsidR="00D42C9C" w:rsidRPr="001017CB">
        <w:rPr>
          <w:rFonts w:cs="Times New Roman"/>
        </w:rPr>
        <w:t xml:space="preserve">ofertowe nr </w:t>
      </w:r>
      <w:sdt>
        <w:sdtPr>
          <w:rPr>
            <w:rFonts w:cs="Times New Roman"/>
          </w:rPr>
          <w:alias w:val="Słowa kluczowe"/>
          <w:id w:val="11183288"/>
          <w:placeholder>
            <w:docPart w:val="AA87009F75124646BEDEB3B5CD4E41AD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Content>
          <w:r w:rsidR="006C1E9A">
            <w:rPr>
              <w:rFonts w:cs="Times New Roman"/>
            </w:rPr>
            <w:t>2/2025/KPO</w:t>
          </w:r>
        </w:sdtContent>
      </w:sdt>
      <w:r w:rsidR="00D42C9C" w:rsidRPr="001017CB">
        <w:rPr>
          <w:rFonts w:cs="Times New Roman"/>
        </w:rPr>
        <w:t xml:space="preserve"> </w:t>
      </w:r>
      <w:r w:rsidRPr="001017CB">
        <w:rPr>
          <w:rFonts w:cs="Times New Roman"/>
        </w:rPr>
        <w:t>składam ofertę w postępowaniu</w:t>
      </w:r>
      <w:r w:rsidR="008848BB" w:rsidRPr="001017CB">
        <w:rPr>
          <w:rFonts w:cs="Times New Roman"/>
        </w:rPr>
        <w:t>.</w:t>
      </w:r>
    </w:p>
    <w:p w14:paraId="340BBFD5" w14:textId="77777777" w:rsidR="00EF535F" w:rsidRPr="001017CB" w:rsidRDefault="00EF535F" w:rsidP="004F4A51">
      <w:pPr>
        <w:jc w:val="both"/>
        <w:rPr>
          <w:rFonts w:cs="Times New Roman"/>
          <w:sz w:val="16"/>
          <w:szCs w:val="16"/>
        </w:rPr>
      </w:pPr>
    </w:p>
    <w:p w14:paraId="41CB1782" w14:textId="77777777" w:rsidR="00F53305" w:rsidRPr="001017CB" w:rsidRDefault="00F53305" w:rsidP="00630585">
      <w:pPr>
        <w:rPr>
          <w:rFonts w:cs="Times New Roman"/>
        </w:rPr>
      </w:pPr>
      <w:r w:rsidRPr="001017CB">
        <w:rPr>
          <w:rFonts w:cs="Times New Roman"/>
        </w:rPr>
        <w:t>Oferuję realizację zamówienia za cenę:</w:t>
      </w:r>
    </w:p>
    <w:p w14:paraId="15862602" w14:textId="77777777" w:rsidR="00FC0EC0" w:rsidRPr="001017CB" w:rsidRDefault="00FC0EC0" w:rsidP="00630585">
      <w:pPr>
        <w:rPr>
          <w:rFonts w:cs="Times New Roman"/>
        </w:rPr>
      </w:pPr>
    </w:p>
    <w:tbl>
      <w:tblPr>
        <w:tblStyle w:val="Tabela-Siatka"/>
        <w:tblW w:w="9628" w:type="dxa"/>
        <w:jc w:val="center"/>
        <w:tblLook w:val="04A0" w:firstRow="1" w:lastRow="0" w:firstColumn="1" w:lastColumn="0" w:noHBand="0" w:noVBand="1"/>
      </w:tblPr>
      <w:tblGrid>
        <w:gridCol w:w="4170"/>
        <w:gridCol w:w="1822"/>
        <w:gridCol w:w="1823"/>
        <w:gridCol w:w="1813"/>
      </w:tblGrid>
      <w:tr w:rsidR="009C41B6" w:rsidRPr="001017CB" w14:paraId="74F508B6" w14:textId="52D666F5" w:rsidTr="009C41B6">
        <w:trPr>
          <w:jc w:val="center"/>
        </w:trPr>
        <w:tc>
          <w:tcPr>
            <w:tcW w:w="4170" w:type="dxa"/>
            <w:shd w:val="pct15" w:color="auto" w:fill="auto"/>
          </w:tcPr>
          <w:p w14:paraId="2751BADB" w14:textId="66B2DCF8" w:rsidR="009C41B6" w:rsidRPr="002B53EF" w:rsidRDefault="009C41B6" w:rsidP="00630585">
            <w:pPr>
              <w:rPr>
                <w:rFonts w:cs="Times New Roman"/>
                <w:b/>
                <w:bCs/>
                <w:sz w:val="22"/>
                <w:szCs w:val="22"/>
              </w:rPr>
            </w:pPr>
            <w:r w:rsidRPr="002B53EF">
              <w:rPr>
                <w:rFonts w:cs="Times New Roman"/>
                <w:b/>
                <w:bCs/>
                <w:sz w:val="22"/>
                <w:szCs w:val="22"/>
              </w:rPr>
              <w:t xml:space="preserve">Nazwa </w:t>
            </w:r>
            <w:r w:rsidRPr="00FC0363">
              <w:rPr>
                <w:rFonts w:cs="Times New Roman"/>
                <w:b/>
                <w:bCs/>
                <w:sz w:val="22"/>
                <w:szCs w:val="22"/>
              </w:rPr>
              <w:t>kosztu</w:t>
            </w:r>
          </w:p>
        </w:tc>
        <w:tc>
          <w:tcPr>
            <w:tcW w:w="1822" w:type="dxa"/>
            <w:shd w:val="pct15" w:color="auto" w:fill="auto"/>
          </w:tcPr>
          <w:p w14:paraId="057A3B3B" w14:textId="7EB78D04" w:rsidR="009C41B6" w:rsidRPr="002B53EF" w:rsidRDefault="009C41B6" w:rsidP="00630585">
            <w:pPr>
              <w:rPr>
                <w:rFonts w:cs="Times New Roman"/>
                <w:b/>
                <w:bCs/>
                <w:sz w:val="22"/>
                <w:szCs w:val="22"/>
              </w:rPr>
            </w:pPr>
            <w:r w:rsidRPr="002B53EF">
              <w:rPr>
                <w:rFonts w:cs="Times New Roman"/>
                <w:b/>
                <w:bCs/>
                <w:sz w:val="22"/>
                <w:szCs w:val="22"/>
              </w:rPr>
              <w:t>Cena netto</w:t>
            </w:r>
          </w:p>
        </w:tc>
        <w:tc>
          <w:tcPr>
            <w:tcW w:w="1823" w:type="dxa"/>
            <w:shd w:val="pct15" w:color="auto" w:fill="auto"/>
          </w:tcPr>
          <w:p w14:paraId="78F820D6" w14:textId="1B89C7F6" w:rsidR="009C41B6" w:rsidRPr="002B53EF" w:rsidRDefault="009C41B6" w:rsidP="00630585">
            <w:pPr>
              <w:rPr>
                <w:rFonts w:cs="Times New Roman"/>
                <w:b/>
                <w:bCs/>
                <w:sz w:val="22"/>
                <w:szCs w:val="22"/>
              </w:rPr>
            </w:pPr>
            <w:r w:rsidRPr="002B53EF">
              <w:rPr>
                <w:rFonts w:cs="Times New Roman"/>
                <w:b/>
                <w:bCs/>
                <w:sz w:val="22"/>
                <w:szCs w:val="22"/>
              </w:rPr>
              <w:t>Cena brutto</w:t>
            </w:r>
          </w:p>
        </w:tc>
        <w:tc>
          <w:tcPr>
            <w:tcW w:w="1813" w:type="dxa"/>
            <w:shd w:val="pct15" w:color="auto" w:fill="auto"/>
          </w:tcPr>
          <w:p w14:paraId="0638A657" w14:textId="16F2110C" w:rsidR="009C41B6" w:rsidRPr="002B53EF" w:rsidRDefault="009C41B6" w:rsidP="00630585">
            <w:pPr>
              <w:rPr>
                <w:rFonts w:cs="Times New Roman"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Waluta*</w:t>
            </w:r>
          </w:p>
        </w:tc>
      </w:tr>
      <w:tr w:rsidR="009C41B6" w:rsidRPr="001017CB" w14:paraId="467D4A69" w14:textId="46520935" w:rsidTr="00A6134C">
        <w:trPr>
          <w:trHeight w:val="401"/>
          <w:jc w:val="center"/>
        </w:trPr>
        <w:tc>
          <w:tcPr>
            <w:tcW w:w="4170" w:type="dxa"/>
          </w:tcPr>
          <w:p w14:paraId="6A815B15" w14:textId="2209B01A" w:rsidR="009C41B6" w:rsidRPr="006400CC" w:rsidRDefault="005B4B46" w:rsidP="002B53EF">
            <w:pPr>
              <w:widowControl/>
              <w:suppressAutoHyphens w:val="0"/>
              <w:autoSpaceDN/>
              <w:textAlignment w:val="auto"/>
              <w:rPr>
                <w:rFonts w:cs="Times New Roman"/>
                <w:sz w:val="22"/>
                <w:szCs w:val="22"/>
              </w:rPr>
            </w:pPr>
            <w:r w:rsidRPr="006400CC">
              <w:rPr>
                <w:rFonts w:cs="Times New Roman"/>
                <w:sz w:val="22"/>
                <w:szCs w:val="22"/>
              </w:rPr>
              <w:t xml:space="preserve">Deska surfingowa typu </w:t>
            </w:r>
            <w:proofErr w:type="spellStart"/>
            <w:r w:rsidRPr="006400CC">
              <w:rPr>
                <w:rFonts w:cs="Times New Roman"/>
                <w:sz w:val="22"/>
                <w:szCs w:val="22"/>
              </w:rPr>
              <w:t>jetboard</w:t>
            </w:r>
            <w:proofErr w:type="spellEnd"/>
            <w:r w:rsidRPr="006400CC">
              <w:rPr>
                <w:rFonts w:cs="Times New Roman"/>
                <w:sz w:val="22"/>
                <w:szCs w:val="22"/>
              </w:rPr>
              <w:t xml:space="preserve"> 2</w:t>
            </w:r>
            <w:r w:rsidR="006F3624" w:rsidRPr="006400CC">
              <w:rPr>
                <w:rFonts w:cs="Times New Roman"/>
                <w:sz w:val="22"/>
                <w:szCs w:val="22"/>
              </w:rPr>
              <w:t xml:space="preserve"> szt.</w:t>
            </w:r>
          </w:p>
        </w:tc>
        <w:tc>
          <w:tcPr>
            <w:tcW w:w="1822" w:type="dxa"/>
          </w:tcPr>
          <w:p w14:paraId="7F90222C" w14:textId="77777777" w:rsidR="009C41B6" w:rsidRPr="001017CB" w:rsidRDefault="009C41B6" w:rsidP="00630585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23" w:type="dxa"/>
          </w:tcPr>
          <w:p w14:paraId="577BE140" w14:textId="77777777" w:rsidR="009C41B6" w:rsidRPr="001017CB" w:rsidRDefault="009C41B6" w:rsidP="00630585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13" w:type="dxa"/>
          </w:tcPr>
          <w:p w14:paraId="54381988" w14:textId="77777777" w:rsidR="009C41B6" w:rsidRPr="001017CB" w:rsidRDefault="009C41B6" w:rsidP="00630585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A6134C" w:rsidRPr="00EF00A4" w14:paraId="7EAA8BF7" w14:textId="77777777" w:rsidTr="00A6134C">
        <w:trPr>
          <w:trHeight w:val="393"/>
          <w:jc w:val="center"/>
        </w:trPr>
        <w:tc>
          <w:tcPr>
            <w:tcW w:w="4170" w:type="dxa"/>
          </w:tcPr>
          <w:p w14:paraId="0E495687" w14:textId="61B71665" w:rsidR="00CA2081" w:rsidRPr="006400CC" w:rsidRDefault="005B4B46" w:rsidP="002B53EF">
            <w:pPr>
              <w:widowControl/>
              <w:suppressAutoHyphens w:val="0"/>
              <w:autoSpaceDN/>
              <w:textAlignment w:val="auto"/>
              <w:rPr>
                <w:rFonts w:cs="Times New Roman"/>
                <w:sz w:val="22"/>
                <w:szCs w:val="22"/>
              </w:rPr>
            </w:pPr>
            <w:r w:rsidRPr="006400CC">
              <w:rPr>
                <w:rFonts w:cs="Times New Roman"/>
                <w:sz w:val="22"/>
                <w:szCs w:val="22"/>
              </w:rPr>
              <w:t xml:space="preserve">Deska do surfowania lewitująca efoil </w:t>
            </w:r>
            <w:r w:rsidR="006F3624" w:rsidRPr="006400CC">
              <w:rPr>
                <w:rFonts w:cs="Times New Roman"/>
                <w:sz w:val="22"/>
                <w:szCs w:val="22"/>
              </w:rPr>
              <w:t>4 szt.</w:t>
            </w:r>
          </w:p>
        </w:tc>
        <w:tc>
          <w:tcPr>
            <w:tcW w:w="1822" w:type="dxa"/>
          </w:tcPr>
          <w:p w14:paraId="2E893BF5" w14:textId="77777777" w:rsidR="00A6134C" w:rsidRPr="00EF00A4" w:rsidRDefault="00A6134C" w:rsidP="00630585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23" w:type="dxa"/>
          </w:tcPr>
          <w:p w14:paraId="61CDE158" w14:textId="77777777" w:rsidR="00A6134C" w:rsidRPr="00EF00A4" w:rsidRDefault="00A6134C" w:rsidP="00630585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13" w:type="dxa"/>
          </w:tcPr>
          <w:p w14:paraId="324AE7C7" w14:textId="77777777" w:rsidR="00A6134C" w:rsidRPr="00EF00A4" w:rsidRDefault="00A6134C" w:rsidP="00630585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9C41B6" w:rsidRPr="001017CB" w14:paraId="7E79C6A0" w14:textId="07386A19" w:rsidTr="00A6134C">
        <w:trPr>
          <w:trHeight w:val="345"/>
          <w:jc w:val="center"/>
        </w:trPr>
        <w:tc>
          <w:tcPr>
            <w:tcW w:w="4170" w:type="dxa"/>
          </w:tcPr>
          <w:p w14:paraId="1EA9C9A9" w14:textId="02B4F470" w:rsidR="009C41B6" w:rsidRPr="002B53EF" w:rsidRDefault="009C41B6" w:rsidP="002B53EF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sz w:val="22"/>
                <w:szCs w:val="22"/>
              </w:rPr>
            </w:pPr>
            <w:r w:rsidRPr="002B53EF">
              <w:rPr>
                <w:rFonts w:cs="Times New Roman"/>
                <w:b/>
                <w:bCs/>
                <w:sz w:val="22"/>
                <w:szCs w:val="22"/>
              </w:rPr>
              <w:t>RAZEM</w:t>
            </w:r>
          </w:p>
        </w:tc>
        <w:tc>
          <w:tcPr>
            <w:tcW w:w="1822" w:type="dxa"/>
          </w:tcPr>
          <w:p w14:paraId="72AA2006" w14:textId="77777777" w:rsidR="009C41B6" w:rsidRPr="001017CB" w:rsidRDefault="009C41B6" w:rsidP="00630585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23" w:type="dxa"/>
          </w:tcPr>
          <w:p w14:paraId="039B78E6" w14:textId="77777777" w:rsidR="009C41B6" w:rsidRPr="001017CB" w:rsidRDefault="009C41B6" w:rsidP="00630585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13" w:type="dxa"/>
          </w:tcPr>
          <w:p w14:paraId="1A4B05F2" w14:textId="77777777" w:rsidR="009C41B6" w:rsidRPr="001017CB" w:rsidRDefault="009C41B6" w:rsidP="00630585">
            <w:pPr>
              <w:rPr>
                <w:rFonts w:cs="Times New Roman"/>
                <w:sz w:val="22"/>
                <w:szCs w:val="22"/>
              </w:rPr>
            </w:pPr>
          </w:p>
        </w:tc>
      </w:tr>
    </w:tbl>
    <w:p w14:paraId="1C70AC77" w14:textId="77777777" w:rsidR="00981DD9" w:rsidRDefault="00981DD9" w:rsidP="009C41B6">
      <w:pPr>
        <w:pStyle w:val="Standard"/>
        <w:jc w:val="both"/>
      </w:pPr>
    </w:p>
    <w:p w14:paraId="61CE519F" w14:textId="2B090D9E" w:rsidR="00630585" w:rsidRPr="009C41B6" w:rsidRDefault="009C41B6" w:rsidP="009C41B6">
      <w:pPr>
        <w:pStyle w:val="Standard"/>
        <w:jc w:val="both"/>
        <w:rPr>
          <w:rFonts w:cs="Times New Roman"/>
          <w:i/>
          <w:iCs/>
          <w:sz w:val="22"/>
          <w:szCs w:val="22"/>
        </w:rPr>
      </w:pPr>
      <w:r w:rsidRPr="007C1625">
        <w:rPr>
          <w:i/>
          <w:iCs/>
          <w:sz w:val="22"/>
          <w:szCs w:val="22"/>
        </w:rPr>
        <w:t>*</w:t>
      </w:r>
      <w:r w:rsidRPr="007C1625">
        <w:rPr>
          <w:rFonts w:cs="Times New Roman"/>
          <w:i/>
          <w:iCs/>
          <w:sz w:val="22"/>
          <w:szCs w:val="22"/>
        </w:rPr>
        <w:t xml:space="preserve"> W przypadku oferty podanej w walucie obcej </w:t>
      </w:r>
      <w:r w:rsidR="0019612A" w:rsidRPr="007C1625">
        <w:rPr>
          <w:rFonts w:cs="Times New Roman"/>
          <w:i/>
          <w:iCs/>
          <w:sz w:val="22"/>
          <w:szCs w:val="22"/>
        </w:rPr>
        <w:t>(</w:t>
      </w:r>
      <w:r w:rsidRPr="007C1625">
        <w:rPr>
          <w:rFonts w:cs="Times New Roman"/>
          <w:i/>
          <w:iCs/>
          <w:sz w:val="22"/>
          <w:szCs w:val="22"/>
        </w:rPr>
        <w:t>inn</w:t>
      </w:r>
      <w:r w:rsidR="0019612A" w:rsidRPr="007C1625">
        <w:rPr>
          <w:rFonts w:cs="Times New Roman"/>
          <w:i/>
          <w:iCs/>
          <w:sz w:val="22"/>
          <w:szCs w:val="22"/>
        </w:rPr>
        <w:t>ej</w:t>
      </w:r>
      <w:r w:rsidRPr="007C1625">
        <w:rPr>
          <w:rFonts w:cs="Times New Roman"/>
          <w:i/>
          <w:iCs/>
          <w:sz w:val="22"/>
          <w:szCs w:val="22"/>
        </w:rPr>
        <w:t xml:space="preserve"> niż złot</w:t>
      </w:r>
      <w:r w:rsidR="008F4877">
        <w:rPr>
          <w:rFonts w:cs="Times New Roman"/>
          <w:i/>
          <w:iCs/>
          <w:sz w:val="22"/>
          <w:szCs w:val="22"/>
        </w:rPr>
        <w:t>y</w:t>
      </w:r>
      <w:r w:rsidR="0019612A" w:rsidRPr="007C1625">
        <w:rPr>
          <w:rFonts w:cs="Times New Roman"/>
          <w:i/>
          <w:iCs/>
          <w:sz w:val="22"/>
          <w:szCs w:val="22"/>
        </w:rPr>
        <w:t xml:space="preserve"> polski) do przeliczenia zastosowany </w:t>
      </w:r>
      <w:r w:rsidRPr="007C1625">
        <w:rPr>
          <w:rFonts w:cs="Times New Roman"/>
          <w:i/>
          <w:iCs/>
          <w:sz w:val="22"/>
          <w:szCs w:val="22"/>
        </w:rPr>
        <w:t>z</w:t>
      </w:r>
      <w:r w:rsidR="0019612A" w:rsidRPr="007C1625">
        <w:rPr>
          <w:rFonts w:cs="Times New Roman"/>
          <w:i/>
          <w:iCs/>
          <w:sz w:val="22"/>
          <w:szCs w:val="22"/>
        </w:rPr>
        <w:t>ostanie</w:t>
      </w:r>
      <w:r w:rsidRPr="007C1625">
        <w:rPr>
          <w:rFonts w:cs="Times New Roman"/>
          <w:i/>
          <w:iCs/>
          <w:sz w:val="22"/>
          <w:szCs w:val="22"/>
        </w:rPr>
        <w:t xml:space="preserve"> średni kurs sprzedaży danej waluty wg notowań Narodowego Banku Polskiego (NBP) z dnia wystawienia oferty.</w:t>
      </w:r>
    </w:p>
    <w:p w14:paraId="74D858A6" w14:textId="77777777" w:rsidR="00630585" w:rsidRDefault="00630585" w:rsidP="004F4A51">
      <w:pPr>
        <w:pStyle w:val="Tekstpodstawowy"/>
        <w:rPr>
          <w:sz w:val="24"/>
          <w:szCs w:val="24"/>
        </w:rPr>
      </w:pPr>
    </w:p>
    <w:p w14:paraId="521B84CD" w14:textId="2D7516E3" w:rsidR="00981DD9" w:rsidRDefault="00981DD9" w:rsidP="004F4A51">
      <w:pPr>
        <w:pStyle w:val="Tekstpodstawowy"/>
        <w:rPr>
          <w:sz w:val="24"/>
          <w:szCs w:val="24"/>
        </w:rPr>
      </w:pPr>
      <w:r>
        <w:rPr>
          <w:sz w:val="24"/>
          <w:szCs w:val="24"/>
        </w:rPr>
        <w:t xml:space="preserve">Oferuję następującą łączną gwarancję dla </w:t>
      </w:r>
      <w:r w:rsidR="006F3624">
        <w:rPr>
          <w:sz w:val="24"/>
          <w:szCs w:val="24"/>
        </w:rPr>
        <w:t>obydwu</w:t>
      </w:r>
      <w:r>
        <w:rPr>
          <w:sz w:val="24"/>
          <w:szCs w:val="24"/>
        </w:rPr>
        <w:t xml:space="preserve"> pozycji powyższego zamówienia:</w:t>
      </w:r>
    </w:p>
    <w:p w14:paraId="7042E09F" w14:textId="77777777" w:rsidR="00981DD9" w:rsidRDefault="00981DD9" w:rsidP="004F4A51">
      <w:pPr>
        <w:pStyle w:val="Tekstpodstawowy"/>
        <w:rPr>
          <w:sz w:val="24"/>
          <w:szCs w:val="24"/>
        </w:rPr>
      </w:pPr>
    </w:p>
    <w:tbl>
      <w:tblPr>
        <w:tblStyle w:val="Tabela-Siatka"/>
        <w:tblW w:w="6091" w:type="dxa"/>
        <w:tblLook w:val="04A0" w:firstRow="1" w:lastRow="0" w:firstColumn="1" w:lastColumn="0" w:noHBand="0" w:noVBand="1"/>
      </w:tblPr>
      <w:tblGrid>
        <w:gridCol w:w="2972"/>
        <w:gridCol w:w="3119"/>
      </w:tblGrid>
      <w:tr w:rsidR="00981DD9" w:rsidRPr="00A759BF" w14:paraId="0EDDE4B0" w14:textId="77777777" w:rsidTr="00981DD9">
        <w:trPr>
          <w:trHeight w:val="344"/>
        </w:trPr>
        <w:tc>
          <w:tcPr>
            <w:tcW w:w="2972" w:type="dxa"/>
            <w:shd w:val="clear" w:color="auto" w:fill="E6E6E6"/>
          </w:tcPr>
          <w:p w14:paraId="698CD01F" w14:textId="77777777" w:rsidR="00981DD9" w:rsidRPr="00981DD9" w:rsidRDefault="00981DD9" w:rsidP="0059457B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981DD9">
              <w:rPr>
                <w:b/>
                <w:bCs/>
                <w:sz w:val="22"/>
                <w:szCs w:val="22"/>
              </w:rPr>
              <w:t>Gwarancja (w miesiącach)</w:t>
            </w:r>
          </w:p>
        </w:tc>
        <w:tc>
          <w:tcPr>
            <w:tcW w:w="3119" w:type="dxa"/>
          </w:tcPr>
          <w:p w14:paraId="5A19123F" w14:textId="77777777" w:rsidR="00981DD9" w:rsidRPr="00981DD9" w:rsidRDefault="00981DD9" w:rsidP="0059457B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</w:tr>
    </w:tbl>
    <w:p w14:paraId="3ACDEFCD" w14:textId="77777777" w:rsidR="00981DD9" w:rsidRDefault="00981DD9" w:rsidP="004F4A51">
      <w:pPr>
        <w:pStyle w:val="Tekstpodstawowy"/>
        <w:rPr>
          <w:sz w:val="24"/>
          <w:szCs w:val="24"/>
        </w:rPr>
      </w:pPr>
    </w:p>
    <w:p w14:paraId="55248273" w14:textId="77777777" w:rsidR="00981DD9" w:rsidRPr="001017CB" w:rsidRDefault="00981DD9" w:rsidP="004F4A51">
      <w:pPr>
        <w:pStyle w:val="Tekstpodstawowy"/>
        <w:rPr>
          <w:sz w:val="24"/>
          <w:szCs w:val="24"/>
        </w:rPr>
      </w:pPr>
    </w:p>
    <w:p w14:paraId="43A39DEB" w14:textId="2C678742" w:rsidR="004656B4" w:rsidRPr="001017CB" w:rsidRDefault="00F53305" w:rsidP="004F4A51">
      <w:pPr>
        <w:pStyle w:val="Tekstpodstawowy"/>
        <w:rPr>
          <w:sz w:val="24"/>
          <w:szCs w:val="24"/>
        </w:rPr>
      </w:pPr>
      <w:r w:rsidRPr="001017CB">
        <w:rPr>
          <w:sz w:val="24"/>
          <w:szCs w:val="24"/>
        </w:rPr>
        <w:t>Wartość oferty obejmuje wszystkie koszty związane z realizacją przedmiotu zamówienia w</w:t>
      </w:r>
      <w:r w:rsidR="00F9785A" w:rsidRPr="001017CB">
        <w:rPr>
          <w:sz w:val="24"/>
          <w:szCs w:val="24"/>
        </w:rPr>
        <w:t> </w:t>
      </w:r>
      <w:r w:rsidRPr="001017CB">
        <w:rPr>
          <w:sz w:val="24"/>
          <w:szCs w:val="24"/>
        </w:rPr>
        <w:t>szczególności: zakładany zysk, należne podatki</w:t>
      </w:r>
      <w:r w:rsidR="00BB0B43" w:rsidRPr="001017CB">
        <w:rPr>
          <w:sz w:val="24"/>
          <w:szCs w:val="24"/>
        </w:rPr>
        <w:t>.</w:t>
      </w:r>
    </w:p>
    <w:p w14:paraId="76EE2453" w14:textId="77777777" w:rsidR="00AC3566" w:rsidRPr="001017CB" w:rsidRDefault="00AC3566" w:rsidP="004F4A51">
      <w:pPr>
        <w:pStyle w:val="Tekstpodstawowy"/>
        <w:rPr>
          <w:sz w:val="24"/>
          <w:szCs w:val="24"/>
        </w:rPr>
      </w:pPr>
    </w:p>
    <w:p w14:paraId="28F469D5" w14:textId="77777777" w:rsidR="00AC3566" w:rsidRPr="001017CB" w:rsidRDefault="00AC3566" w:rsidP="004F4A51">
      <w:pPr>
        <w:pStyle w:val="Tekstpodstawowy"/>
        <w:rPr>
          <w:sz w:val="24"/>
          <w:szCs w:val="24"/>
        </w:rPr>
      </w:pPr>
      <w:r w:rsidRPr="001017CB">
        <w:rPr>
          <w:sz w:val="24"/>
          <w:szCs w:val="24"/>
        </w:rPr>
        <w:t>Oświadczam, że zamówienie zostanie wykonane w zgodzie z zasadami poszanowania środowiska naturalnego wynikającej z zasady zrównoważonego rozwoju.</w:t>
      </w:r>
    </w:p>
    <w:p w14:paraId="438CD696" w14:textId="77777777" w:rsidR="00B360D5" w:rsidRPr="001017CB" w:rsidRDefault="00B360D5" w:rsidP="004F4A51">
      <w:pPr>
        <w:pStyle w:val="Tekstpodstawowy"/>
        <w:rPr>
          <w:sz w:val="24"/>
          <w:szCs w:val="24"/>
        </w:rPr>
      </w:pPr>
    </w:p>
    <w:p w14:paraId="0D1119E7" w14:textId="47E771A5" w:rsidR="00EF535F" w:rsidRPr="001017CB" w:rsidRDefault="00EF535F" w:rsidP="004F4A51">
      <w:pPr>
        <w:pStyle w:val="Tekstpodstawowy"/>
        <w:rPr>
          <w:sz w:val="24"/>
          <w:szCs w:val="24"/>
        </w:rPr>
      </w:pPr>
      <w:r w:rsidRPr="001017CB">
        <w:rPr>
          <w:sz w:val="24"/>
          <w:szCs w:val="24"/>
        </w:rPr>
        <w:t>Oświadczam, że za</w:t>
      </w:r>
      <w:r w:rsidR="00910B06" w:rsidRPr="001017CB">
        <w:rPr>
          <w:sz w:val="24"/>
          <w:szCs w:val="24"/>
        </w:rPr>
        <w:t xml:space="preserve">mówienie zostanie zrealizowane </w:t>
      </w:r>
      <w:r w:rsidR="009E693B" w:rsidRPr="001017CB">
        <w:rPr>
          <w:sz w:val="24"/>
          <w:szCs w:val="24"/>
        </w:rPr>
        <w:t xml:space="preserve">w </w:t>
      </w:r>
      <w:r w:rsidR="00382B15" w:rsidRPr="001017CB">
        <w:rPr>
          <w:sz w:val="24"/>
          <w:szCs w:val="24"/>
        </w:rPr>
        <w:t xml:space="preserve">terminach określonych w </w:t>
      </w:r>
      <w:r w:rsidR="007E0EBD">
        <w:rPr>
          <w:sz w:val="24"/>
          <w:szCs w:val="24"/>
        </w:rPr>
        <w:t>z</w:t>
      </w:r>
      <w:r w:rsidR="003F3A0C" w:rsidRPr="001017CB">
        <w:rPr>
          <w:sz w:val="24"/>
          <w:szCs w:val="24"/>
        </w:rPr>
        <w:t xml:space="preserve">apytaniu </w:t>
      </w:r>
      <w:r w:rsidR="007E0EBD">
        <w:rPr>
          <w:sz w:val="24"/>
          <w:szCs w:val="24"/>
        </w:rPr>
        <w:t>o</w:t>
      </w:r>
      <w:r w:rsidR="003F3A0C" w:rsidRPr="001017CB">
        <w:rPr>
          <w:sz w:val="24"/>
          <w:szCs w:val="24"/>
        </w:rPr>
        <w:t>fertowym.</w:t>
      </w:r>
    </w:p>
    <w:p w14:paraId="641B6B7D" w14:textId="77777777" w:rsidR="00A30C0E" w:rsidRPr="001017CB" w:rsidRDefault="00A30C0E" w:rsidP="004F4A51">
      <w:pPr>
        <w:pStyle w:val="Tekstpodstawowy"/>
        <w:rPr>
          <w:b/>
          <w:sz w:val="24"/>
          <w:szCs w:val="24"/>
        </w:rPr>
      </w:pPr>
    </w:p>
    <w:p w14:paraId="0AF77993" w14:textId="77777777" w:rsidR="00CA1812" w:rsidRPr="001017CB" w:rsidRDefault="00EF535F" w:rsidP="004F4A51">
      <w:pPr>
        <w:pStyle w:val="Tekstpodstawowy"/>
        <w:rPr>
          <w:sz w:val="24"/>
          <w:szCs w:val="24"/>
        </w:rPr>
      </w:pPr>
      <w:r w:rsidRPr="007E0EBD">
        <w:rPr>
          <w:sz w:val="24"/>
          <w:szCs w:val="24"/>
        </w:rPr>
        <w:t xml:space="preserve">Oświadczam, że </w:t>
      </w:r>
      <w:r w:rsidR="00120AE0" w:rsidRPr="007E0EBD">
        <w:rPr>
          <w:bCs/>
          <w:sz w:val="24"/>
          <w:szCs w:val="24"/>
        </w:rPr>
        <w:t>posiadam wiedzę i zaplecze techniczne niezbędne do należytego wykonania przedmiotu zamówienia.</w:t>
      </w:r>
    </w:p>
    <w:p w14:paraId="52FFA3BD" w14:textId="77777777" w:rsidR="00B51B6A" w:rsidRPr="001017CB" w:rsidRDefault="00B51B6A" w:rsidP="00CB1F05">
      <w:pPr>
        <w:pStyle w:val="Tekstpodstawowy"/>
        <w:rPr>
          <w:sz w:val="24"/>
          <w:szCs w:val="24"/>
        </w:rPr>
      </w:pPr>
    </w:p>
    <w:p w14:paraId="3439715D" w14:textId="774AA1C8" w:rsidR="00CB1F05" w:rsidRPr="001017CB" w:rsidRDefault="00CB1F05" w:rsidP="00CB1F05">
      <w:pPr>
        <w:pStyle w:val="Tekstpodstawowy"/>
        <w:rPr>
          <w:sz w:val="24"/>
          <w:szCs w:val="24"/>
        </w:rPr>
      </w:pPr>
      <w:r w:rsidRPr="001017CB">
        <w:rPr>
          <w:sz w:val="24"/>
          <w:szCs w:val="24"/>
        </w:rPr>
        <w:lastRenderedPageBreak/>
        <w:t xml:space="preserve">Oświadczam, że </w:t>
      </w:r>
      <w:r w:rsidR="00AD5C8A" w:rsidRPr="001017CB">
        <w:rPr>
          <w:sz w:val="24"/>
          <w:szCs w:val="24"/>
        </w:rPr>
        <w:t>zakres oferty</w:t>
      </w:r>
      <w:r w:rsidR="00B31EB9" w:rsidRPr="001017CB">
        <w:rPr>
          <w:sz w:val="24"/>
          <w:szCs w:val="24"/>
        </w:rPr>
        <w:t xml:space="preserve"> jest zgodn</w:t>
      </w:r>
      <w:r w:rsidR="00AD5C8A" w:rsidRPr="001017CB">
        <w:rPr>
          <w:sz w:val="24"/>
          <w:szCs w:val="24"/>
        </w:rPr>
        <w:t>y</w:t>
      </w:r>
      <w:r w:rsidR="00B31EB9" w:rsidRPr="001017CB">
        <w:rPr>
          <w:sz w:val="24"/>
          <w:szCs w:val="24"/>
        </w:rPr>
        <w:t xml:space="preserve"> z opisem przedmiotu zamówienia, </w:t>
      </w:r>
      <w:r w:rsidR="007C5E95" w:rsidRPr="001017CB">
        <w:rPr>
          <w:sz w:val="24"/>
          <w:szCs w:val="24"/>
        </w:rPr>
        <w:t>spełniam warunki udziału w post</w:t>
      </w:r>
      <w:r w:rsidR="00756361" w:rsidRPr="001017CB">
        <w:rPr>
          <w:sz w:val="24"/>
          <w:szCs w:val="24"/>
        </w:rPr>
        <w:t>ę</w:t>
      </w:r>
      <w:r w:rsidR="007C5E95" w:rsidRPr="001017CB">
        <w:rPr>
          <w:sz w:val="24"/>
          <w:szCs w:val="24"/>
        </w:rPr>
        <w:t>powaniu</w:t>
      </w:r>
      <w:r w:rsidR="00A1445F" w:rsidRPr="001017CB">
        <w:rPr>
          <w:sz w:val="24"/>
          <w:szCs w:val="24"/>
        </w:rPr>
        <w:t>.</w:t>
      </w:r>
    </w:p>
    <w:p w14:paraId="052D806D" w14:textId="3DA4985C" w:rsidR="009A183B" w:rsidRPr="001017CB" w:rsidRDefault="009A183B" w:rsidP="00CB1F05">
      <w:pPr>
        <w:pStyle w:val="Tekstpodstawowy"/>
        <w:rPr>
          <w:sz w:val="24"/>
          <w:szCs w:val="24"/>
        </w:rPr>
      </w:pPr>
    </w:p>
    <w:p w14:paraId="6E75D530" w14:textId="3D15D590" w:rsidR="009A183B" w:rsidRPr="001017CB" w:rsidRDefault="009A183B" w:rsidP="00CB1F05">
      <w:pPr>
        <w:pStyle w:val="Tekstpodstawowy"/>
        <w:rPr>
          <w:sz w:val="24"/>
          <w:szCs w:val="24"/>
        </w:rPr>
      </w:pPr>
      <w:bookmarkStart w:id="2" w:name="_Hlk129353250"/>
      <w:r w:rsidRPr="001017CB">
        <w:rPr>
          <w:sz w:val="24"/>
          <w:szCs w:val="24"/>
        </w:rPr>
        <w:t xml:space="preserve">W celu spełnienia wymagania określonego w pkt C.2 </w:t>
      </w:r>
      <w:r w:rsidR="00E751DC">
        <w:rPr>
          <w:sz w:val="24"/>
          <w:szCs w:val="24"/>
        </w:rPr>
        <w:t>z</w:t>
      </w:r>
      <w:r w:rsidRPr="001017CB">
        <w:rPr>
          <w:sz w:val="24"/>
          <w:szCs w:val="24"/>
        </w:rPr>
        <w:t xml:space="preserve">apytania </w:t>
      </w:r>
      <w:r w:rsidR="00E751DC">
        <w:rPr>
          <w:sz w:val="24"/>
          <w:szCs w:val="24"/>
        </w:rPr>
        <w:t>o</w:t>
      </w:r>
      <w:r w:rsidRPr="001017CB">
        <w:rPr>
          <w:sz w:val="24"/>
          <w:szCs w:val="24"/>
        </w:rPr>
        <w:t>fertowego oświadczam, że do oferty dołączyłem opisane w jego podpun</w:t>
      </w:r>
      <w:r w:rsidR="00BA5B24" w:rsidRPr="001017CB">
        <w:rPr>
          <w:sz w:val="24"/>
          <w:szCs w:val="24"/>
        </w:rPr>
        <w:t>kcie</w:t>
      </w:r>
      <w:r w:rsidRPr="001017CB">
        <w:rPr>
          <w:sz w:val="24"/>
          <w:szCs w:val="24"/>
        </w:rPr>
        <w:t xml:space="preserve"> dokumenty.</w:t>
      </w:r>
    </w:p>
    <w:bookmarkEnd w:id="2"/>
    <w:p w14:paraId="1ABEBF40" w14:textId="77777777" w:rsidR="00CB1F05" w:rsidRPr="001017CB" w:rsidRDefault="00CB1F05" w:rsidP="00CB1F05">
      <w:pPr>
        <w:pStyle w:val="Tekstpodstawowy"/>
        <w:rPr>
          <w:sz w:val="24"/>
          <w:szCs w:val="24"/>
        </w:rPr>
      </w:pPr>
    </w:p>
    <w:p w14:paraId="22BBB226" w14:textId="77777777" w:rsidR="00EF535F" w:rsidRPr="001017CB" w:rsidRDefault="00EF535F" w:rsidP="004F4A51">
      <w:pPr>
        <w:pStyle w:val="Tekstpodstawowy"/>
        <w:rPr>
          <w:sz w:val="24"/>
          <w:szCs w:val="24"/>
        </w:rPr>
      </w:pPr>
      <w:r w:rsidRPr="001017CB">
        <w:rPr>
          <w:sz w:val="24"/>
          <w:szCs w:val="24"/>
        </w:rPr>
        <w:t>Oświadczam, że uzyskałem wszelkie informacje niezbędne do należytego wykonania zamówienia.</w:t>
      </w:r>
    </w:p>
    <w:p w14:paraId="15AE229D" w14:textId="77777777" w:rsidR="00CB1F05" w:rsidRPr="001017CB" w:rsidRDefault="00CB1F05" w:rsidP="004F4A51">
      <w:pPr>
        <w:pStyle w:val="Tekstpodstawowy"/>
        <w:rPr>
          <w:sz w:val="24"/>
          <w:szCs w:val="24"/>
        </w:rPr>
      </w:pPr>
    </w:p>
    <w:p w14:paraId="5472AD76" w14:textId="61D51249" w:rsidR="003B1C41" w:rsidRPr="001017CB" w:rsidRDefault="003B1C41" w:rsidP="004F4A51">
      <w:pPr>
        <w:pStyle w:val="Tekstpodstawowy"/>
        <w:rPr>
          <w:sz w:val="24"/>
          <w:szCs w:val="24"/>
        </w:rPr>
      </w:pPr>
      <w:r w:rsidRPr="001017CB">
        <w:rPr>
          <w:sz w:val="24"/>
          <w:szCs w:val="24"/>
        </w:rPr>
        <w:t xml:space="preserve">Deklaruję wolę zawarcia umowy, której opis istotnych postanowień stanowi załącznik nr </w:t>
      </w:r>
      <w:r w:rsidR="007C5E95" w:rsidRPr="001017CB">
        <w:rPr>
          <w:sz w:val="24"/>
          <w:szCs w:val="24"/>
        </w:rPr>
        <w:t>3</w:t>
      </w:r>
      <w:r w:rsidRPr="001017CB">
        <w:rPr>
          <w:sz w:val="24"/>
          <w:szCs w:val="24"/>
        </w:rPr>
        <w:t xml:space="preserve"> do </w:t>
      </w:r>
      <w:r w:rsidR="00E751DC">
        <w:rPr>
          <w:sz w:val="24"/>
          <w:szCs w:val="24"/>
        </w:rPr>
        <w:t>z</w:t>
      </w:r>
      <w:r w:rsidRPr="001017CB">
        <w:rPr>
          <w:sz w:val="24"/>
          <w:szCs w:val="24"/>
        </w:rPr>
        <w:t xml:space="preserve">apytania </w:t>
      </w:r>
      <w:r w:rsidR="00E751DC">
        <w:rPr>
          <w:sz w:val="24"/>
          <w:szCs w:val="24"/>
        </w:rPr>
        <w:t>o</w:t>
      </w:r>
      <w:r w:rsidRPr="001017CB">
        <w:rPr>
          <w:sz w:val="24"/>
          <w:szCs w:val="24"/>
        </w:rPr>
        <w:t xml:space="preserve">fertowego i zobowiązuje się do jej podpisania w siedzibie Zamawiającego, lub innym wskazanym przez niego miejscu w terminie </w:t>
      </w:r>
      <w:r w:rsidR="00B9060D">
        <w:rPr>
          <w:sz w:val="24"/>
          <w:szCs w:val="24"/>
        </w:rPr>
        <w:t>5</w:t>
      </w:r>
      <w:r w:rsidRPr="001017CB">
        <w:rPr>
          <w:sz w:val="24"/>
          <w:szCs w:val="24"/>
        </w:rPr>
        <w:t xml:space="preserve"> dni roboczych od dnia wezwania mnie przez Zamawiającego do jej podpisania, pod rygorem uznania, że odstępuj</w:t>
      </w:r>
      <w:r w:rsidR="00440269" w:rsidRPr="001017CB">
        <w:rPr>
          <w:sz w:val="24"/>
          <w:szCs w:val="24"/>
        </w:rPr>
        <w:t>ę</w:t>
      </w:r>
      <w:r w:rsidRPr="001017CB">
        <w:rPr>
          <w:sz w:val="24"/>
          <w:szCs w:val="24"/>
        </w:rPr>
        <w:t xml:space="preserve"> od wykonania zamówienia.</w:t>
      </w:r>
    </w:p>
    <w:p w14:paraId="4E756C32" w14:textId="77777777" w:rsidR="006334A7" w:rsidRPr="001017CB" w:rsidRDefault="006334A7" w:rsidP="004F4A51">
      <w:pPr>
        <w:pStyle w:val="Tekstpodstawowy"/>
        <w:rPr>
          <w:sz w:val="24"/>
          <w:szCs w:val="24"/>
        </w:rPr>
      </w:pPr>
    </w:p>
    <w:p w14:paraId="09C49C53" w14:textId="33FBE625" w:rsidR="00EF535F" w:rsidRPr="001017CB" w:rsidRDefault="00EF535F" w:rsidP="004F4A51">
      <w:pPr>
        <w:pStyle w:val="Tekstpodstawowy"/>
        <w:rPr>
          <w:sz w:val="24"/>
          <w:szCs w:val="24"/>
        </w:rPr>
      </w:pPr>
      <w:r w:rsidRPr="001017CB">
        <w:rPr>
          <w:sz w:val="24"/>
          <w:szCs w:val="24"/>
        </w:rPr>
        <w:t xml:space="preserve">Pozostaję związany niniejszą ofertą przez okres </w:t>
      </w:r>
      <w:r w:rsidR="005B6D03" w:rsidRPr="001017CB">
        <w:rPr>
          <w:sz w:val="24"/>
          <w:szCs w:val="24"/>
        </w:rPr>
        <w:t xml:space="preserve">określony w treści </w:t>
      </w:r>
      <w:r w:rsidR="00304075">
        <w:rPr>
          <w:sz w:val="24"/>
          <w:szCs w:val="24"/>
        </w:rPr>
        <w:t>z</w:t>
      </w:r>
      <w:r w:rsidR="005B6D03" w:rsidRPr="001017CB">
        <w:rPr>
          <w:sz w:val="24"/>
          <w:szCs w:val="24"/>
        </w:rPr>
        <w:t xml:space="preserve">apytania </w:t>
      </w:r>
      <w:r w:rsidR="00304075">
        <w:rPr>
          <w:sz w:val="24"/>
          <w:szCs w:val="24"/>
        </w:rPr>
        <w:t>o</w:t>
      </w:r>
      <w:r w:rsidR="005B6D03" w:rsidRPr="001017CB">
        <w:rPr>
          <w:sz w:val="24"/>
          <w:szCs w:val="24"/>
        </w:rPr>
        <w:t>fertowego.</w:t>
      </w:r>
    </w:p>
    <w:p w14:paraId="56ADCDAE" w14:textId="77777777" w:rsidR="00116DD4" w:rsidRPr="001017CB" w:rsidRDefault="00116DD4" w:rsidP="004F4A51">
      <w:pPr>
        <w:pStyle w:val="Tekstpodstawowy"/>
        <w:rPr>
          <w:sz w:val="24"/>
          <w:szCs w:val="24"/>
        </w:rPr>
      </w:pPr>
    </w:p>
    <w:p w14:paraId="64B86885" w14:textId="506F61DC" w:rsidR="00116DD4" w:rsidRDefault="00116DD4" w:rsidP="004F4A51">
      <w:pPr>
        <w:pStyle w:val="Tekstpodstawowy"/>
        <w:rPr>
          <w:sz w:val="24"/>
          <w:szCs w:val="24"/>
        </w:rPr>
      </w:pPr>
      <w:r w:rsidRPr="001017CB">
        <w:rPr>
          <w:sz w:val="24"/>
          <w:szCs w:val="24"/>
        </w:rPr>
        <w:t>Pod groźbą odpowiedzialności karnej (art.</w:t>
      </w:r>
      <w:r w:rsidR="00305C9C" w:rsidRPr="001017CB">
        <w:rPr>
          <w:sz w:val="24"/>
          <w:szCs w:val="24"/>
        </w:rPr>
        <w:t>233</w:t>
      </w:r>
      <w:r w:rsidRPr="001017CB">
        <w:rPr>
          <w:sz w:val="24"/>
          <w:szCs w:val="24"/>
        </w:rPr>
        <w:t xml:space="preserve"> k.k.) oświadczam, że oświadczenia i dokumenty składające się na niniejszą ofertę opisują stan faktyczny i prawny, aktualny na dzień jej składania.</w:t>
      </w:r>
    </w:p>
    <w:p w14:paraId="2ACBA7B1" w14:textId="77777777" w:rsidR="006C7827" w:rsidRDefault="006C7827" w:rsidP="004F4A51">
      <w:pPr>
        <w:pStyle w:val="Tekstpodstawowy"/>
        <w:rPr>
          <w:sz w:val="24"/>
          <w:szCs w:val="24"/>
        </w:rPr>
      </w:pPr>
    </w:p>
    <w:p w14:paraId="33FB6D0F" w14:textId="743D204D" w:rsidR="006C7827" w:rsidRPr="006C7827" w:rsidRDefault="006C7827" w:rsidP="006C7827">
      <w:pPr>
        <w:pStyle w:val="Tekstpodstawowy"/>
        <w:rPr>
          <w:sz w:val="24"/>
          <w:szCs w:val="24"/>
        </w:rPr>
      </w:pPr>
      <w:r w:rsidRPr="006C7827">
        <w:rPr>
          <w:sz w:val="24"/>
          <w:szCs w:val="24"/>
        </w:rPr>
        <w:t xml:space="preserve">Do Formularza oferty </w:t>
      </w:r>
      <w:r w:rsidR="006A02C9">
        <w:rPr>
          <w:sz w:val="24"/>
          <w:szCs w:val="24"/>
        </w:rPr>
        <w:t>należy załączyć</w:t>
      </w:r>
      <w:r w:rsidRPr="006C7827">
        <w:rPr>
          <w:sz w:val="24"/>
          <w:szCs w:val="24"/>
        </w:rPr>
        <w:t xml:space="preserve"> następujące dokumenty:</w:t>
      </w:r>
    </w:p>
    <w:p w14:paraId="4F93AD91" w14:textId="77777777" w:rsidR="006C7827" w:rsidRPr="006C7827" w:rsidRDefault="006C7827" w:rsidP="006C7827">
      <w:pPr>
        <w:pStyle w:val="Tekstpodstawowy"/>
        <w:rPr>
          <w:sz w:val="24"/>
          <w:szCs w:val="24"/>
        </w:rPr>
      </w:pPr>
    </w:p>
    <w:p w14:paraId="2F4E1BDD" w14:textId="132B5E63" w:rsidR="006C7827" w:rsidRDefault="006C7827" w:rsidP="006C7827">
      <w:pPr>
        <w:pStyle w:val="Tekstpodstawowy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6C7827">
        <w:rPr>
          <w:sz w:val="24"/>
          <w:szCs w:val="24"/>
        </w:rPr>
        <w:t xml:space="preserve">Oświadczenie </w:t>
      </w:r>
      <w:r>
        <w:rPr>
          <w:sz w:val="24"/>
          <w:szCs w:val="24"/>
        </w:rPr>
        <w:t xml:space="preserve">dotyczące braku podstaw do wykluczenia z powodu istnienia konfliktu </w:t>
      </w:r>
      <w:r w:rsidRPr="006C7827">
        <w:rPr>
          <w:sz w:val="24"/>
          <w:szCs w:val="24"/>
        </w:rPr>
        <w:t xml:space="preserve">przygotowane na formularzu stanowiącym Załącznik nr </w:t>
      </w:r>
      <w:r>
        <w:rPr>
          <w:sz w:val="24"/>
          <w:szCs w:val="24"/>
        </w:rPr>
        <w:t>2</w:t>
      </w:r>
      <w:r w:rsidRPr="006C7827">
        <w:rPr>
          <w:sz w:val="24"/>
          <w:szCs w:val="24"/>
        </w:rPr>
        <w:t xml:space="preserve"> do </w:t>
      </w:r>
      <w:r w:rsidR="00304075">
        <w:rPr>
          <w:sz w:val="24"/>
          <w:szCs w:val="24"/>
        </w:rPr>
        <w:t>z</w:t>
      </w:r>
      <w:r w:rsidRPr="006C7827">
        <w:rPr>
          <w:sz w:val="24"/>
          <w:szCs w:val="24"/>
        </w:rPr>
        <w:t xml:space="preserve">apytania </w:t>
      </w:r>
      <w:r w:rsidR="00304075">
        <w:rPr>
          <w:sz w:val="24"/>
          <w:szCs w:val="24"/>
        </w:rPr>
        <w:t>o</w:t>
      </w:r>
      <w:r w:rsidRPr="006C7827">
        <w:rPr>
          <w:sz w:val="24"/>
          <w:szCs w:val="24"/>
        </w:rPr>
        <w:t>fertowego.</w:t>
      </w:r>
    </w:p>
    <w:p w14:paraId="592281BC" w14:textId="564DB094" w:rsidR="006C7827" w:rsidRPr="006C7827" w:rsidRDefault="006C7827" w:rsidP="006C7827">
      <w:pPr>
        <w:pStyle w:val="Tekstpodstawowy"/>
        <w:rPr>
          <w:sz w:val="24"/>
          <w:szCs w:val="24"/>
        </w:rPr>
      </w:pPr>
      <w:r>
        <w:rPr>
          <w:sz w:val="24"/>
          <w:szCs w:val="24"/>
        </w:rPr>
        <w:t xml:space="preserve">2. Opis istotnych postanowień umownych stanowiący Załącznik nr 3 do </w:t>
      </w:r>
      <w:r w:rsidR="00304075">
        <w:rPr>
          <w:sz w:val="24"/>
          <w:szCs w:val="24"/>
        </w:rPr>
        <w:t>z</w:t>
      </w:r>
      <w:r>
        <w:rPr>
          <w:sz w:val="24"/>
          <w:szCs w:val="24"/>
        </w:rPr>
        <w:t xml:space="preserve">apytania </w:t>
      </w:r>
      <w:r w:rsidR="00304075">
        <w:rPr>
          <w:sz w:val="24"/>
          <w:szCs w:val="24"/>
        </w:rPr>
        <w:t>o</w:t>
      </w:r>
      <w:r>
        <w:rPr>
          <w:sz w:val="24"/>
          <w:szCs w:val="24"/>
        </w:rPr>
        <w:t>fertowego.</w:t>
      </w:r>
    </w:p>
    <w:p w14:paraId="59114C74" w14:textId="720478EA" w:rsidR="006C7827" w:rsidRPr="001017CB" w:rsidRDefault="006C7827" w:rsidP="006C7827">
      <w:pPr>
        <w:pStyle w:val="Tekstpodstawowy"/>
        <w:rPr>
          <w:sz w:val="24"/>
          <w:szCs w:val="24"/>
        </w:rPr>
      </w:pPr>
      <w:r>
        <w:rPr>
          <w:sz w:val="24"/>
          <w:szCs w:val="24"/>
        </w:rPr>
        <w:t>2</w:t>
      </w:r>
      <w:r w:rsidRPr="006C7827">
        <w:rPr>
          <w:sz w:val="24"/>
          <w:szCs w:val="24"/>
        </w:rPr>
        <w:t>.</w:t>
      </w:r>
      <w:r>
        <w:rPr>
          <w:sz w:val="24"/>
          <w:szCs w:val="24"/>
        </w:rPr>
        <w:t xml:space="preserve">  </w:t>
      </w:r>
      <w:r w:rsidRPr="006C7827">
        <w:rPr>
          <w:sz w:val="24"/>
          <w:szCs w:val="24"/>
        </w:rPr>
        <w:t>Specyfikację techniczną oferowanego rozwiązania.</w:t>
      </w:r>
    </w:p>
    <w:p w14:paraId="118EAE21" w14:textId="77777777" w:rsidR="00774E73" w:rsidRPr="001017CB" w:rsidRDefault="00774E73" w:rsidP="004F4A51">
      <w:pPr>
        <w:pStyle w:val="Tekstpodstawowy"/>
        <w:rPr>
          <w:sz w:val="24"/>
          <w:szCs w:val="24"/>
        </w:rPr>
      </w:pPr>
    </w:p>
    <w:p w14:paraId="030EB88D" w14:textId="77777777" w:rsidR="00910B06" w:rsidRDefault="00910B06" w:rsidP="004F4A51">
      <w:pPr>
        <w:pStyle w:val="Tekstpodstawowy"/>
        <w:rPr>
          <w:b/>
          <w:bCs/>
          <w:sz w:val="24"/>
          <w:szCs w:val="24"/>
        </w:rPr>
      </w:pPr>
    </w:p>
    <w:p w14:paraId="7B162A62" w14:textId="77777777" w:rsidR="006C7827" w:rsidRPr="001017CB" w:rsidRDefault="006C7827" w:rsidP="004F4A51">
      <w:pPr>
        <w:pStyle w:val="Tekstpodstawowy"/>
        <w:rPr>
          <w:b/>
          <w:bCs/>
          <w:sz w:val="24"/>
          <w:szCs w:val="24"/>
        </w:rPr>
      </w:pPr>
    </w:p>
    <w:p w14:paraId="66CA9D7C" w14:textId="77777777" w:rsidR="00774E73" w:rsidRPr="001017CB" w:rsidRDefault="00774E73" w:rsidP="004F4A51">
      <w:pPr>
        <w:pStyle w:val="Tekstpodstawowy"/>
        <w:rPr>
          <w:b/>
          <w:bCs/>
          <w:sz w:val="24"/>
          <w:szCs w:val="24"/>
        </w:rPr>
      </w:pPr>
    </w:p>
    <w:p w14:paraId="06089AF5" w14:textId="5C0A205E" w:rsidR="00910B06" w:rsidRPr="001017CB" w:rsidRDefault="00910B06" w:rsidP="00910B06">
      <w:pPr>
        <w:widowControl/>
        <w:suppressAutoHyphens w:val="0"/>
        <w:autoSpaceDN/>
        <w:jc w:val="both"/>
        <w:textAlignment w:val="auto"/>
        <w:rPr>
          <w:rFonts w:eastAsia="Times New Roman" w:cs="Times New Roman"/>
          <w:kern w:val="0"/>
          <w:sz w:val="20"/>
          <w:szCs w:val="20"/>
          <w:lang w:bidi="ar-SA"/>
        </w:rPr>
      </w:pPr>
      <w:r w:rsidRPr="001017CB">
        <w:rPr>
          <w:rFonts w:eastAsia="Times New Roman" w:cs="Times New Roman"/>
          <w:kern w:val="0"/>
          <w:lang w:bidi="ar-SA"/>
        </w:rPr>
        <w:t xml:space="preserve">     </w:t>
      </w:r>
      <w:r w:rsidRPr="001017CB">
        <w:rPr>
          <w:rFonts w:eastAsia="Times New Roman" w:cs="Times New Roman"/>
          <w:kern w:val="0"/>
          <w:sz w:val="20"/>
          <w:szCs w:val="20"/>
          <w:lang w:bidi="ar-SA"/>
        </w:rPr>
        <w:t>….........................................</w:t>
      </w:r>
      <w:r w:rsidRPr="001017CB">
        <w:rPr>
          <w:rFonts w:eastAsia="Times New Roman" w:cs="Times New Roman"/>
          <w:kern w:val="0"/>
          <w:sz w:val="20"/>
          <w:szCs w:val="20"/>
          <w:lang w:bidi="ar-SA"/>
        </w:rPr>
        <w:tab/>
      </w:r>
      <w:r w:rsidRPr="001017CB">
        <w:rPr>
          <w:rFonts w:eastAsia="Times New Roman" w:cs="Times New Roman"/>
          <w:kern w:val="0"/>
          <w:sz w:val="20"/>
          <w:szCs w:val="20"/>
          <w:lang w:bidi="ar-SA"/>
        </w:rPr>
        <w:tab/>
      </w:r>
      <w:r w:rsidRPr="001017CB">
        <w:rPr>
          <w:rFonts w:eastAsia="Times New Roman" w:cs="Times New Roman"/>
          <w:kern w:val="0"/>
          <w:sz w:val="20"/>
          <w:szCs w:val="20"/>
          <w:lang w:bidi="ar-SA"/>
        </w:rPr>
        <w:tab/>
      </w:r>
      <w:r w:rsidR="00805626" w:rsidRPr="001017CB">
        <w:rPr>
          <w:rFonts w:eastAsia="Times New Roman" w:cs="Times New Roman"/>
          <w:kern w:val="0"/>
          <w:sz w:val="20"/>
          <w:szCs w:val="20"/>
          <w:lang w:bidi="ar-SA"/>
        </w:rPr>
        <w:tab/>
      </w:r>
      <w:r w:rsidRPr="001017CB">
        <w:rPr>
          <w:rFonts w:eastAsia="Times New Roman" w:cs="Times New Roman"/>
          <w:kern w:val="0"/>
          <w:sz w:val="20"/>
          <w:szCs w:val="20"/>
          <w:lang w:bidi="ar-SA"/>
        </w:rPr>
        <w:t>…………………………………………………………</w:t>
      </w:r>
    </w:p>
    <w:p w14:paraId="132D6B9E" w14:textId="77777777" w:rsidR="00774E73" w:rsidRPr="001017CB" w:rsidRDefault="00910B06" w:rsidP="00A30C0E">
      <w:pPr>
        <w:rPr>
          <w:rFonts w:cs="Times New Roman"/>
          <w:sz w:val="20"/>
          <w:szCs w:val="20"/>
        </w:rPr>
      </w:pPr>
      <w:r w:rsidRPr="001017CB">
        <w:rPr>
          <w:rFonts w:cs="Times New Roman"/>
          <w:sz w:val="20"/>
          <w:szCs w:val="20"/>
        </w:rPr>
        <w:t xml:space="preserve">           miejscowość i data    </w:t>
      </w:r>
      <w:r w:rsidRPr="001017CB">
        <w:rPr>
          <w:rFonts w:cs="Times New Roman"/>
          <w:sz w:val="20"/>
          <w:szCs w:val="20"/>
        </w:rPr>
        <w:tab/>
      </w:r>
      <w:r w:rsidRPr="001017CB">
        <w:rPr>
          <w:rFonts w:cs="Times New Roman"/>
          <w:sz w:val="20"/>
          <w:szCs w:val="20"/>
        </w:rPr>
        <w:tab/>
      </w:r>
      <w:r w:rsidRPr="001017CB">
        <w:rPr>
          <w:rFonts w:cs="Times New Roman"/>
          <w:sz w:val="20"/>
          <w:szCs w:val="20"/>
        </w:rPr>
        <w:tab/>
      </w:r>
      <w:r w:rsidRPr="001017CB">
        <w:rPr>
          <w:rFonts w:cs="Times New Roman"/>
          <w:sz w:val="20"/>
          <w:szCs w:val="20"/>
        </w:rPr>
        <w:tab/>
      </w:r>
      <w:r w:rsidR="00805626" w:rsidRPr="001017CB">
        <w:rPr>
          <w:rFonts w:cs="Times New Roman"/>
          <w:sz w:val="20"/>
          <w:szCs w:val="20"/>
        </w:rPr>
        <w:tab/>
        <w:t xml:space="preserve">czytelny </w:t>
      </w:r>
      <w:r w:rsidRPr="001017CB">
        <w:rPr>
          <w:rFonts w:cs="Times New Roman"/>
          <w:sz w:val="20"/>
          <w:szCs w:val="20"/>
        </w:rPr>
        <w:t>podpis osoby upoważnionej</w:t>
      </w:r>
      <w:r w:rsidR="00774E73" w:rsidRPr="001017CB">
        <w:rPr>
          <w:rFonts w:cs="Times New Roman"/>
          <w:sz w:val="20"/>
          <w:szCs w:val="20"/>
        </w:rPr>
        <w:br w:type="page"/>
      </w:r>
    </w:p>
    <w:p w14:paraId="5086523B" w14:textId="77777777" w:rsidR="00A17029" w:rsidRPr="001017CB" w:rsidRDefault="00A17029" w:rsidP="00CA1812">
      <w:pPr>
        <w:pStyle w:val="Standard"/>
        <w:ind w:firstLine="360"/>
        <w:jc w:val="right"/>
        <w:rPr>
          <w:rFonts w:cs="Times New Roman"/>
          <w:sz w:val="20"/>
          <w:szCs w:val="20"/>
        </w:rPr>
      </w:pPr>
    </w:p>
    <w:p w14:paraId="4C0D865D" w14:textId="77777777" w:rsidR="00EF535F" w:rsidRPr="001017CB" w:rsidRDefault="00EF535F" w:rsidP="00A06310">
      <w:pPr>
        <w:pStyle w:val="Standard"/>
        <w:ind w:firstLine="360"/>
        <w:jc w:val="right"/>
        <w:rPr>
          <w:rFonts w:cs="Times New Roman"/>
          <w:sz w:val="20"/>
          <w:szCs w:val="20"/>
        </w:rPr>
      </w:pPr>
      <w:r w:rsidRPr="001017CB">
        <w:rPr>
          <w:rFonts w:cs="Times New Roman"/>
          <w:sz w:val="20"/>
          <w:szCs w:val="20"/>
        </w:rPr>
        <w:t xml:space="preserve">Załącznik Nr </w:t>
      </w:r>
      <w:r w:rsidR="00DF7839" w:rsidRPr="001017CB">
        <w:rPr>
          <w:rFonts w:cs="Times New Roman"/>
          <w:sz w:val="20"/>
          <w:szCs w:val="20"/>
        </w:rPr>
        <w:t>2</w:t>
      </w:r>
      <w:r w:rsidRPr="001017CB">
        <w:rPr>
          <w:rFonts w:cs="Times New Roman"/>
          <w:sz w:val="20"/>
          <w:szCs w:val="20"/>
        </w:rPr>
        <w:t xml:space="preserve"> do Z</w:t>
      </w:r>
      <w:r w:rsidR="0014158B" w:rsidRPr="001017CB">
        <w:rPr>
          <w:rFonts w:cs="Times New Roman"/>
          <w:sz w:val="20"/>
          <w:szCs w:val="20"/>
        </w:rPr>
        <w:t>apytania</w:t>
      </w:r>
      <w:r w:rsidR="00382B15" w:rsidRPr="001017CB">
        <w:rPr>
          <w:rFonts w:cs="Times New Roman"/>
          <w:sz w:val="20"/>
          <w:szCs w:val="20"/>
        </w:rPr>
        <w:t xml:space="preserve"> </w:t>
      </w:r>
      <w:r w:rsidR="00412DD1" w:rsidRPr="001017CB">
        <w:rPr>
          <w:rFonts w:cs="Times New Roman"/>
          <w:sz w:val="20"/>
          <w:szCs w:val="20"/>
        </w:rPr>
        <w:t>O</w:t>
      </w:r>
      <w:r w:rsidR="00382B15" w:rsidRPr="001017CB">
        <w:rPr>
          <w:rFonts w:cs="Times New Roman"/>
          <w:sz w:val="20"/>
          <w:szCs w:val="20"/>
        </w:rPr>
        <w:t>fertowego</w:t>
      </w:r>
    </w:p>
    <w:p w14:paraId="3DE86AF6" w14:textId="2CF11075" w:rsidR="00EF535F" w:rsidRPr="001017CB" w:rsidRDefault="00EF535F" w:rsidP="00A06310">
      <w:pPr>
        <w:pStyle w:val="Standard"/>
        <w:ind w:firstLine="360"/>
        <w:jc w:val="right"/>
        <w:rPr>
          <w:rFonts w:cs="Times New Roman"/>
          <w:sz w:val="20"/>
          <w:szCs w:val="20"/>
        </w:rPr>
      </w:pPr>
      <w:r w:rsidRPr="001017CB">
        <w:rPr>
          <w:rFonts w:cs="Times New Roman"/>
          <w:sz w:val="20"/>
          <w:szCs w:val="20"/>
        </w:rPr>
        <w:t xml:space="preserve">Postępowanie </w:t>
      </w:r>
      <w:r w:rsidR="003869B9" w:rsidRPr="001017CB">
        <w:rPr>
          <w:rFonts w:cs="Times New Roman"/>
          <w:sz w:val="20"/>
          <w:szCs w:val="20"/>
        </w:rPr>
        <w:t xml:space="preserve">nr </w:t>
      </w:r>
      <w:sdt>
        <w:sdtPr>
          <w:rPr>
            <w:rFonts w:cs="Times New Roman"/>
            <w:sz w:val="20"/>
            <w:szCs w:val="20"/>
          </w:rPr>
          <w:alias w:val="Słowa kluczowe"/>
          <w:id w:val="11183285"/>
          <w:placeholder>
            <w:docPart w:val="C6966BC195224E67883CAD480883E1CE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Content>
          <w:r w:rsidR="006C1E9A">
            <w:rPr>
              <w:rFonts w:cs="Times New Roman"/>
              <w:sz w:val="20"/>
              <w:szCs w:val="20"/>
            </w:rPr>
            <w:t>2/2025/KPO</w:t>
          </w:r>
        </w:sdtContent>
      </w:sdt>
    </w:p>
    <w:p w14:paraId="185C3CA8" w14:textId="77777777" w:rsidR="00EF535F" w:rsidRPr="001017CB" w:rsidRDefault="00EF535F">
      <w:pPr>
        <w:pStyle w:val="Standard"/>
        <w:rPr>
          <w:rFonts w:cs="Times New Roman"/>
        </w:rPr>
      </w:pPr>
    </w:p>
    <w:p w14:paraId="258FB1FB" w14:textId="77777777" w:rsidR="00564983" w:rsidRPr="001017CB" w:rsidRDefault="00EF535F" w:rsidP="002C1C7F">
      <w:pPr>
        <w:pStyle w:val="Standard"/>
        <w:jc w:val="center"/>
        <w:rPr>
          <w:rFonts w:cs="Times New Roman"/>
          <w:b/>
          <w:bCs/>
        </w:rPr>
      </w:pPr>
      <w:r w:rsidRPr="001017CB">
        <w:rPr>
          <w:rFonts w:cs="Times New Roman"/>
          <w:b/>
          <w:bCs/>
        </w:rPr>
        <w:t xml:space="preserve">OŚWIADCZENIE DOTYCZĄCE BRAKU PODSTAW DO WYKLUCZENIA </w:t>
      </w:r>
    </w:p>
    <w:p w14:paraId="14AB9F76" w14:textId="77777777" w:rsidR="00EF535F" w:rsidRPr="001017CB" w:rsidRDefault="00EF535F" w:rsidP="002C1C7F">
      <w:pPr>
        <w:pStyle w:val="Standard"/>
        <w:jc w:val="center"/>
        <w:rPr>
          <w:rFonts w:cs="Times New Roman"/>
          <w:b/>
          <w:bCs/>
        </w:rPr>
      </w:pPr>
      <w:r w:rsidRPr="001017CB">
        <w:rPr>
          <w:rFonts w:cs="Times New Roman"/>
          <w:b/>
          <w:bCs/>
        </w:rPr>
        <w:t>Z POWODU ISTNIENIA KONFLIKTU INTERESÓW</w:t>
      </w:r>
    </w:p>
    <w:p w14:paraId="17112AF7" w14:textId="77777777" w:rsidR="00EF535F" w:rsidRDefault="00EF535F" w:rsidP="00CD1629">
      <w:pPr>
        <w:pStyle w:val="Standard"/>
        <w:jc w:val="center"/>
        <w:rPr>
          <w:rFonts w:cs="Times New Roman"/>
          <w:b/>
          <w:bCs/>
        </w:rPr>
      </w:pPr>
    </w:p>
    <w:p w14:paraId="26101076" w14:textId="180C6256" w:rsidR="00FF0276" w:rsidRPr="006A4DAB" w:rsidRDefault="00FF0276" w:rsidP="00FF0276">
      <w:pPr>
        <w:pStyle w:val="NormalnyWeb"/>
        <w:jc w:val="both"/>
      </w:pPr>
      <w:r w:rsidRPr="006A4DAB">
        <w:t xml:space="preserve">w związku z zapytaniem </w:t>
      </w:r>
      <w:r w:rsidRPr="00FF0276">
        <w:t xml:space="preserve">ofertowym nr </w:t>
      </w:r>
      <w:sdt>
        <w:sdtPr>
          <w:alias w:val="Słowa kluczowe"/>
          <w:id w:val="-1776552426"/>
          <w:placeholder>
            <w:docPart w:val="A1A3A36A2433E04D97AD4B42C7ECB68F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Content>
          <w:r w:rsidR="006C1E9A">
            <w:t>2/2025/KPO</w:t>
          </w:r>
        </w:sdtContent>
      </w:sdt>
      <w:r w:rsidRPr="006A4DAB">
        <w:t xml:space="preserve"> firmy</w:t>
      </w:r>
      <w:r>
        <w:t xml:space="preserve"> </w:t>
      </w:r>
      <w:r w:rsidR="009C1F68">
        <w:t>GASTRO MIX Sp. z o.o.</w:t>
      </w:r>
      <w:r w:rsidRPr="006A4DAB">
        <w:t xml:space="preserve">, </w:t>
      </w:r>
      <w:r w:rsidR="009C1F68">
        <w:t>ul. Storczyków 32A</w:t>
      </w:r>
      <w:r>
        <w:t xml:space="preserve">, </w:t>
      </w:r>
      <w:r w:rsidR="009C1F68" w:rsidRPr="009C1F68">
        <w:t xml:space="preserve">40-748 </w:t>
      </w:r>
      <w:r w:rsidR="009C1F68">
        <w:t>Katowice</w:t>
      </w:r>
      <w:r>
        <w:t xml:space="preserve"> </w:t>
      </w:r>
      <w:r w:rsidRPr="006A4DAB">
        <w:t xml:space="preserve">realizowanym w ramach Projektu pn. </w:t>
      </w:r>
      <w:r w:rsidRPr="00121FEF">
        <w:t>„</w:t>
      </w:r>
      <w:r w:rsidR="009C1F68" w:rsidRPr="009947F3">
        <w:t>Inwestycja w rozwój i uodpornienie na sytuacje kryzysowe działalności przedsiębiorstwa</w:t>
      </w:r>
      <w:r w:rsidR="009C1F68">
        <w:t xml:space="preserve"> </w:t>
      </w:r>
      <w:r w:rsidR="009C1F68" w:rsidRPr="009947F3">
        <w:t>GASTRO MIX Sp. z o.o. realizowana w województwie śląskim</w:t>
      </w:r>
      <w:r w:rsidRPr="00121FEF">
        <w:t xml:space="preserve">” </w:t>
      </w:r>
      <w:r w:rsidRPr="006A4DAB">
        <w:t>realizowanego w ramach</w:t>
      </w:r>
      <w:r w:rsidRPr="00FF0276">
        <w:t xml:space="preserve"> Krajow</w:t>
      </w:r>
      <w:r>
        <w:t>ego</w:t>
      </w:r>
      <w:r w:rsidRPr="00FF0276">
        <w:t xml:space="preserve"> Plan</w:t>
      </w:r>
      <w:r>
        <w:t>u</w:t>
      </w:r>
      <w:r w:rsidRPr="00FF0276">
        <w:t xml:space="preserve"> Odbudowy i Zwiększania Odporności, działanie A1.2.1 Inwestycje dla przedsiębiorstw w produkty, usługi i kompetencje pracowników oraz kadry związane z dywersyfikacją działalności</w:t>
      </w:r>
      <w:r w:rsidRPr="006A4DAB">
        <w:t xml:space="preserve">, </w:t>
      </w:r>
    </w:p>
    <w:p w14:paraId="08AA08F2" w14:textId="503C3AB2" w:rsidR="00EF535F" w:rsidRPr="00FF0276" w:rsidRDefault="00FF0276" w:rsidP="00FF0276">
      <w:pPr>
        <w:spacing w:after="60"/>
        <w:jc w:val="both"/>
      </w:pPr>
      <w:r w:rsidRPr="006A4DAB">
        <w:t>świadomy/a odpowiedzialności karnej za fałszywe zeznania</w:t>
      </w:r>
      <w:r>
        <w:t xml:space="preserve">, </w:t>
      </w:r>
      <w:r>
        <w:rPr>
          <w:rFonts w:cs="Times New Roman"/>
        </w:rPr>
        <w:t>s</w:t>
      </w:r>
      <w:r w:rsidR="00EF535F" w:rsidRPr="001017CB">
        <w:rPr>
          <w:rFonts w:cs="Times New Roman"/>
        </w:rPr>
        <w:t xml:space="preserve">kładając ofertę w postępowaniu </w:t>
      </w:r>
      <w:r w:rsidR="008E1973" w:rsidRPr="001017CB">
        <w:rPr>
          <w:rFonts w:cs="Times New Roman"/>
        </w:rPr>
        <w:t xml:space="preserve">nr </w:t>
      </w:r>
      <w:sdt>
        <w:sdtPr>
          <w:rPr>
            <w:rFonts w:cs="Times New Roman"/>
          </w:rPr>
          <w:alias w:val="Słowa kluczowe"/>
          <w:id w:val="11183291"/>
          <w:placeholder>
            <w:docPart w:val="AA917D23EFFB4A7A8C66070C52B8456A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Content>
          <w:r w:rsidR="006C1E9A">
            <w:rPr>
              <w:rFonts w:cs="Times New Roman"/>
            </w:rPr>
            <w:t>2/2025/KPO</w:t>
          </w:r>
        </w:sdtContent>
      </w:sdt>
      <w:r w:rsidR="00EF535F" w:rsidRPr="001017CB">
        <w:rPr>
          <w:rFonts w:cs="Times New Roman"/>
        </w:rPr>
        <w:t>, oświadczam, że Wykonawca:</w:t>
      </w:r>
    </w:p>
    <w:p w14:paraId="7E25DCC4" w14:textId="77777777" w:rsidR="00EF535F" w:rsidRPr="001017CB" w:rsidRDefault="00EF535F" w:rsidP="00CD1629">
      <w:pPr>
        <w:pStyle w:val="Standard"/>
        <w:ind w:firstLine="709"/>
        <w:jc w:val="both"/>
        <w:rPr>
          <w:rFonts w:cs="Times New Roman"/>
        </w:rPr>
      </w:pPr>
    </w:p>
    <w:p w14:paraId="0D933588" w14:textId="77777777" w:rsidR="00EF535F" w:rsidRPr="001017CB" w:rsidRDefault="00EF535F" w:rsidP="007C476F">
      <w:pPr>
        <w:pStyle w:val="Standard"/>
        <w:jc w:val="both"/>
        <w:rPr>
          <w:rFonts w:cs="Times New Roman"/>
        </w:rPr>
      </w:pPr>
      <w:r w:rsidRPr="001017CB">
        <w:rPr>
          <w:rFonts w:cs="Times New Roman"/>
        </w:rPr>
        <w:t>…......................................................................................................................................................</w:t>
      </w:r>
      <w:r w:rsidR="007C476F" w:rsidRPr="001017CB">
        <w:rPr>
          <w:rFonts w:cs="Times New Roman"/>
        </w:rPr>
        <w:t>......</w:t>
      </w:r>
      <w:r w:rsidRPr="001017CB">
        <w:rPr>
          <w:rFonts w:cs="Times New Roman"/>
        </w:rPr>
        <w:t xml:space="preserve"> </w:t>
      </w:r>
    </w:p>
    <w:p w14:paraId="63794C4A" w14:textId="77777777" w:rsidR="00EF535F" w:rsidRPr="001017CB" w:rsidRDefault="00EF535F" w:rsidP="00CD1629">
      <w:pPr>
        <w:pStyle w:val="Standard"/>
        <w:jc w:val="center"/>
        <w:rPr>
          <w:rFonts w:cs="Times New Roman"/>
          <w:sz w:val="16"/>
          <w:szCs w:val="16"/>
        </w:rPr>
      </w:pPr>
      <w:r w:rsidRPr="001017CB">
        <w:rPr>
          <w:rFonts w:cs="Times New Roman"/>
          <w:sz w:val="16"/>
          <w:szCs w:val="16"/>
        </w:rPr>
        <w:t>(</w:t>
      </w:r>
      <w:r w:rsidR="0014158B" w:rsidRPr="001017CB">
        <w:rPr>
          <w:rFonts w:cs="Times New Roman"/>
          <w:sz w:val="16"/>
          <w:szCs w:val="16"/>
        </w:rPr>
        <w:t>PEŁNA NAZWA WYKONAWCY</w:t>
      </w:r>
      <w:r w:rsidRPr="001017CB">
        <w:rPr>
          <w:rFonts w:cs="Times New Roman"/>
          <w:sz w:val="16"/>
          <w:szCs w:val="16"/>
        </w:rPr>
        <w:t>)</w:t>
      </w:r>
    </w:p>
    <w:p w14:paraId="3F70A154" w14:textId="77777777" w:rsidR="00EF535F" w:rsidRPr="001017CB" w:rsidRDefault="00EF535F" w:rsidP="00CD1629">
      <w:pPr>
        <w:pStyle w:val="Standard"/>
        <w:jc w:val="both"/>
        <w:rPr>
          <w:rFonts w:cs="Times New Roman"/>
        </w:rPr>
      </w:pPr>
      <w:r w:rsidRPr="001017CB">
        <w:rPr>
          <w:rFonts w:cs="Times New Roman"/>
        </w:rPr>
        <w:tab/>
      </w:r>
    </w:p>
    <w:p w14:paraId="68EF916F" w14:textId="3A528A3D" w:rsidR="00EF535F" w:rsidRPr="001017CB" w:rsidRDefault="00EF535F" w:rsidP="00275C04">
      <w:pPr>
        <w:widowControl/>
        <w:suppressAutoHyphens w:val="0"/>
        <w:autoSpaceDE w:val="0"/>
        <w:adjustRightInd w:val="0"/>
        <w:jc w:val="both"/>
        <w:textAlignment w:val="auto"/>
        <w:rPr>
          <w:rFonts w:cs="Times New Roman"/>
        </w:rPr>
      </w:pPr>
    </w:p>
    <w:p w14:paraId="470E75B3" w14:textId="77777777" w:rsidR="0048649A" w:rsidRPr="001017CB" w:rsidRDefault="0048649A" w:rsidP="0048649A">
      <w:pPr>
        <w:widowControl/>
        <w:suppressAutoHyphens w:val="0"/>
        <w:autoSpaceDE w:val="0"/>
        <w:adjustRightInd w:val="0"/>
        <w:jc w:val="both"/>
        <w:textAlignment w:val="auto"/>
        <w:rPr>
          <w:rFonts w:cs="Times New Roman"/>
        </w:rPr>
      </w:pPr>
      <w:r w:rsidRPr="001017CB">
        <w:rPr>
          <w:rFonts w:cs="Times New Roman"/>
        </w:rPr>
        <w:t>nie jest powiązany z Zamawiającym (Beneficjentem) kapitałowo lub osobowo, w rozumieniu Wytycznych dotyczących kwalifikowalności wydatków na lata 2021-2027.</w:t>
      </w:r>
    </w:p>
    <w:p w14:paraId="10C63AAF" w14:textId="77777777" w:rsidR="0048649A" w:rsidRPr="001017CB" w:rsidRDefault="0048649A" w:rsidP="0048649A">
      <w:pPr>
        <w:widowControl/>
        <w:suppressAutoHyphens w:val="0"/>
        <w:autoSpaceDE w:val="0"/>
        <w:adjustRightInd w:val="0"/>
        <w:jc w:val="both"/>
        <w:textAlignment w:val="auto"/>
        <w:rPr>
          <w:rFonts w:cs="Times New Roman"/>
        </w:rPr>
      </w:pPr>
      <w:r w:rsidRPr="001017CB">
        <w:rPr>
          <w:rFonts w:cs="Times New Roman"/>
        </w:rPr>
        <w:t>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14:paraId="1FC5F935" w14:textId="77777777" w:rsidR="0048649A" w:rsidRPr="001017CB" w:rsidRDefault="0048649A" w:rsidP="0048649A">
      <w:pPr>
        <w:widowControl/>
        <w:suppressAutoHyphens w:val="0"/>
        <w:autoSpaceDE w:val="0"/>
        <w:adjustRightInd w:val="0"/>
        <w:jc w:val="both"/>
        <w:textAlignment w:val="auto"/>
        <w:rPr>
          <w:rFonts w:cs="Times New Roman"/>
        </w:rPr>
      </w:pPr>
      <w:r w:rsidRPr="001017CB">
        <w:rPr>
          <w:rFonts w:cs="Times New Roman"/>
        </w:rPr>
        <w:t>a)</w:t>
      </w:r>
      <w:r w:rsidRPr="001017CB">
        <w:rPr>
          <w:rFonts w:cs="Times New Roman"/>
        </w:rPr>
        <w:tab/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08F6317C" w14:textId="77777777" w:rsidR="0048649A" w:rsidRPr="001017CB" w:rsidRDefault="0048649A" w:rsidP="0048649A">
      <w:pPr>
        <w:widowControl/>
        <w:suppressAutoHyphens w:val="0"/>
        <w:autoSpaceDE w:val="0"/>
        <w:adjustRightInd w:val="0"/>
        <w:jc w:val="both"/>
        <w:textAlignment w:val="auto"/>
        <w:rPr>
          <w:rFonts w:cs="Times New Roman"/>
        </w:rPr>
      </w:pPr>
      <w:r w:rsidRPr="001017CB">
        <w:rPr>
          <w:rFonts w:cs="Times New Roman"/>
        </w:rPr>
        <w:t>b)</w:t>
      </w:r>
      <w:r w:rsidRPr="001017CB">
        <w:rPr>
          <w:rFonts w:cs="Times New Roman"/>
        </w:rPr>
        <w:tab/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33ADD04" w14:textId="67D5239B" w:rsidR="0048649A" w:rsidRPr="001017CB" w:rsidRDefault="0048649A" w:rsidP="0048649A">
      <w:pPr>
        <w:widowControl/>
        <w:suppressAutoHyphens w:val="0"/>
        <w:autoSpaceDE w:val="0"/>
        <w:adjustRightInd w:val="0"/>
        <w:jc w:val="both"/>
        <w:textAlignment w:val="auto"/>
        <w:rPr>
          <w:rFonts w:cs="Times New Roman"/>
        </w:rPr>
      </w:pPr>
      <w:r w:rsidRPr="001017CB">
        <w:rPr>
          <w:rFonts w:cs="Times New Roman"/>
        </w:rPr>
        <w:t>c)</w:t>
      </w:r>
      <w:r w:rsidRPr="001017CB">
        <w:rPr>
          <w:rFonts w:cs="Times New Roman"/>
        </w:rPr>
        <w:tab/>
        <w:t>pozostawaniu z wykonawcą w takim stosunku prawnym lub faktycznym, że istnieje uzasadniona wątpliwość co do ich bezstronności lub niezależności w związku z postępowaniem o udzielenie zamówienia.</w:t>
      </w:r>
    </w:p>
    <w:p w14:paraId="32BD54C5" w14:textId="77777777" w:rsidR="0048649A" w:rsidRPr="001017CB" w:rsidRDefault="0048649A" w:rsidP="00275C04">
      <w:pPr>
        <w:widowControl/>
        <w:suppressAutoHyphens w:val="0"/>
        <w:autoSpaceDE w:val="0"/>
        <w:adjustRightInd w:val="0"/>
        <w:jc w:val="both"/>
        <w:textAlignment w:val="auto"/>
        <w:rPr>
          <w:rFonts w:cs="Times New Roman"/>
        </w:rPr>
      </w:pPr>
    </w:p>
    <w:p w14:paraId="49AB372D" w14:textId="77777777" w:rsidR="00EF535F" w:rsidRPr="001017CB" w:rsidRDefault="00EF535F" w:rsidP="004504DE">
      <w:pPr>
        <w:pStyle w:val="Tekstpodstawowy"/>
        <w:rPr>
          <w:sz w:val="24"/>
          <w:szCs w:val="24"/>
        </w:rPr>
      </w:pPr>
    </w:p>
    <w:p w14:paraId="487089BF" w14:textId="0FE60001" w:rsidR="00037053" w:rsidRPr="001017CB" w:rsidRDefault="00037053" w:rsidP="00037053">
      <w:pPr>
        <w:widowControl/>
        <w:suppressAutoHyphens w:val="0"/>
        <w:autoSpaceDN/>
        <w:jc w:val="both"/>
        <w:textAlignment w:val="auto"/>
        <w:rPr>
          <w:rFonts w:eastAsia="Times New Roman" w:cs="Times New Roman"/>
          <w:kern w:val="0"/>
          <w:sz w:val="20"/>
          <w:szCs w:val="20"/>
          <w:lang w:bidi="ar-SA"/>
        </w:rPr>
      </w:pPr>
      <w:r w:rsidRPr="001017CB">
        <w:rPr>
          <w:rFonts w:eastAsia="Times New Roman" w:cs="Times New Roman"/>
          <w:kern w:val="0"/>
          <w:lang w:bidi="ar-SA"/>
        </w:rPr>
        <w:t xml:space="preserve">     </w:t>
      </w:r>
      <w:r w:rsidRPr="001017CB">
        <w:rPr>
          <w:rFonts w:eastAsia="Times New Roman" w:cs="Times New Roman"/>
          <w:kern w:val="0"/>
          <w:sz w:val="20"/>
          <w:szCs w:val="20"/>
          <w:lang w:bidi="ar-SA"/>
        </w:rPr>
        <w:t>….........................................</w:t>
      </w:r>
      <w:r w:rsidRPr="001017CB">
        <w:rPr>
          <w:rFonts w:eastAsia="Times New Roman" w:cs="Times New Roman"/>
          <w:kern w:val="0"/>
          <w:sz w:val="20"/>
          <w:szCs w:val="20"/>
          <w:lang w:bidi="ar-SA"/>
        </w:rPr>
        <w:tab/>
      </w:r>
      <w:r w:rsidRPr="001017CB">
        <w:rPr>
          <w:rFonts w:eastAsia="Times New Roman" w:cs="Times New Roman"/>
          <w:kern w:val="0"/>
          <w:sz w:val="20"/>
          <w:szCs w:val="20"/>
          <w:lang w:bidi="ar-SA"/>
        </w:rPr>
        <w:tab/>
      </w:r>
      <w:r w:rsidRPr="001017CB">
        <w:rPr>
          <w:rFonts w:eastAsia="Times New Roman" w:cs="Times New Roman"/>
          <w:kern w:val="0"/>
          <w:sz w:val="20"/>
          <w:szCs w:val="20"/>
          <w:lang w:bidi="ar-SA"/>
        </w:rPr>
        <w:tab/>
      </w:r>
      <w:r w:rsidRPr="001017CB">
        <w:rPr>
          <w:rFonts w:eastAsia="Times New Roman" w:cs="Times New Roman"/>
          <w:kern w:val="0"/>
          <w:sz w:val="20"/>
          <w:szCs w:val="20"/>
          <w:lang w:bidi="ar-SA"/>
        </w:rPr>
        <w:tab/>
        <w:t>…………………………………………………………</w:t>
      </w:r>
    </w:p>
    <w:p w14:paraId="20613A68" w14:textId="77777777" w:rsidR="00037053" w:rsidRPr="001017CB" w:rsidRDefault="00037053" w:rsidP="00037053">
      <w:pPr>
        <w:rPr>
          <w:rFonts w:cs="Times New Roman"/>
          <w:sz w:val="20"/>
          <w:szCs w:val="20"/>
        </w:rPr>
      </w:pPr>
      <w:r w:rsidRPr="001017CB">
        <w:rPr>
          <w:rFonts w:cs="Times New Roman"/>
          <w:sz w:val="20"/>
          <w:szCs w:val="20"/>
        </w:rPr>
        <w:t xml:space="preserve">           miejscowość i data    </w:t>
      </w:r>
      <w:r w:rsidRPr="001017CB">
        <w:rPr>
          <w:rFonts w:cs="Times New Roman"/>
          <w:sz w:val="20"/>
          <w:szCs w:val="20"/>
        </w:rPr>
        <w:tab/>
      </w:r>
      <w:r w:rsidRPr="001017CB">
        <w:rPr>
          <w:rFonts w:cs="Times New Roman"/>
          <w:sz w:val="20"/>
          <w:szCs w:val="20"/>
        </w:rPr>
        <w:tab/>
      </w:r>
      <w:r w:rsidRPr="001017CB">
        <w:rPr>
          <w:rFonts w:cs="Times New Roman"/>
          <w:sz w:val="20"/>
          <w:szCs w:val="20"/>
        </w:rPr>
        <w:tab/>
      </w:r>
      <w:r w:rsidRPr="001017CB">
        <w:rPr>
          <w:rFonts w:cs="Times New Roman"/>
          <w:sz w:val="20"/>
          <w:szCs w:val="20"/>
        </w:rPr>
        <w:tab/>
      </w:r>
      <w:r w:rsidR="00805626" w:rsidRPr="001017CB">
        <w:rPr>
          <w:rFonts w:cs="Times New Roman"/>
          <w:sz w:val="20"/>
          <w:szCs w:val="20"/>
        </w:rPr>
        <w:tab/>
        <w:t>czytelny podpis osoby upoważnionej</w:t>
      </w:r>
    </w:p>
    <w:p w14:paraId="4D0A6F56" w14:textId="77777777" w:rsidR="00EF535F" w:rsidRPr="001017CB" w:rsidRDefault="00EF535F" w:rsidP="00CD1629">
      <w:pPr>
        <w:ind w:left="4254" w:firstLine="709"/>
        <w:rPr>
          <w:rFonts w:cs="Times New Roman"/>
          <w:sz w:val="20"/>
          <w:szCs w:val="20"/>
        </w:rPr>
      </w:pPr>
    </w:p>
    <w:p w14:paraId="245E21FE" w14:textId="77777777" w:rsidR="00EF535F" w:rsidRPr="001017CB" w:rsidRDefault="00EF535F" w:rsidP="00CD1629">
      <w:pPr>
        <w:pStyle w:val="Standard"/>
        <w:ind w:firstLine="360"/>
        <w:jc w:val="center"/>
        <w:rPr>
          <w:rFonts w:cs="Times New Roman"/>
        </w:rPr>
      </w:pPr>
    </w:p>
    <w:p w14:paraId="4A4AC864" w14:textId="77777777" w:rsidR="0014158B" w:rsidRPr="001017CB" w:rsidRDefault="0014158B" w:rsidP="00CD1629">
      <w:pPr>
        <w:pStyle w:val="Standard"/>
        <w:ind w:firstLine="360"/>
        <w:jc w:val="center"/>
        <w:rPr>
          <w:rFonts w:cs="Times New Roman"/>
        </w:rPr>
      </w:pPr>
    </w:p>
    <w:p w14:paraId="31F68A3B" w14:textId="77777777" w:rsidR="001719B9" w:rsidRPr="001017CB" w:rsidRDefault="001719B9">
      <w:pPr>
        <w:widowControl/>
        <w:suppressAutoHyphens w:val="0"/>
        <w:autoSpaceDN/>
        <w:textAlignment w:val="auto"/>
        <w:rPr>
          <w:rFonts w:cs="Times New Roman"/>
        </w:rPr>
      </w:pPr>
      <w:r w:rsidRPr="001017CB">
        <w:rPr>
          <w:rFonts w:cs="Times New Roman"/>
        </w:rPr>
        <w:br w:type="page"/>
      </w:r>
    </w:p>
    <w:p w14:paraId="5A21D478" w14:textId="77777777" w:rsidR="0014158B" w:rsidRPr="001017CB" w:rsidRDefault="00CA1812" w:rsidP="0014158B">
      <w:pPr>
        <w:pStyle w:val="Standard"/>
        <w:ind w:firstLine="360"/>
        <w:jc w:val="right"/>
        <w:rPr>
          <w:rFonts w:cs="Times New Roman"/>
          <w:sz w:val="20"/>
          <w:szCs w:val="20"/>
        </w:rPr>
      </w:pPr>
      <w:r w:rsidRPr="001017CB">
        <w:rPr>
          <w:rFonts w:cs="Times New Roman"/>
          <w:sz w:val="20"/>
          <w:szCs w:val="20"/>
        </w:rPr>
        <w:lastRenderedPageBreak/>
        <w:t xml:space="preserve">Załącznik Nr </w:t>
      </w:r>
      <w:r w:rsidR="00DF7839" w:rsidRPr="001017CB">
        <w:rPr>
          <w:rFonts w:cs="Times New Roman"/>
          <w:sz w:val="20"/>
          <w:szCs w:val="20"/>
        </w:rPr>
        <w:t>3</w:t>
      </w:r>
      <w:r w:rsidR="0014158B" w:rsidRPr="001017CB">
        <w:rPr>
          <w:rFonts w:cs="Times New Roman"/>
          <w:sz w:val="20"/>
          <w:szCs w:val="20"/>
        </w:rPr>
        <w:t xml:space="preserve"> do Zapytania</w:t>
      </w:r>
      <w:r w:rsidR="00382B15" w:rsidRPr="001017CB">
        <w:rPr>
          <w:rFonts w:cs="Times New Roman"/>
          <w:sz w:val="20"/>
          <w:szCs w:val="20"/>
        </w:rPr>
        <w:t xml:space="preserve"> </w:t>
      </w:r>
      <w:r w:rsidR="00412DD1" w:rsidRPr="001017CB">
        <w:rPr>
          <w:rFonts w:cs="Times New Roman"/>
          <w:sz w:val="20"/>
          <w:szCs w:val="20"/>
        </w:rPr>
        <w:t>Ofertowego</w:t>
      </w:r>
    </w:p>
    <w:p w14:paraId="5EE0F408" w14:textId="4EFE23EC" w:rsidR="0014158B" w:rsidRPr="001017CB" w:rsidRDefault="0014158B" w:rsidP="0014158B">
      <w:pPr>
        <w:pStyle w:val="Standard"/>
        <w:ind w:firstLine="360"/>
        <w:jc w:val="right"/>
        <w:rPr>
          <w:rFonts w:cs="Times New Roman"/>
          <w:sz w:val="20"/>
          <w:szCs w:val="20"/>
        </w:rPr>
      </w:pPr>
      <w:r w:rsidRPr="001017CB">
        <w:rPr>
          <w:rFonts w:cs="Times New Roman"/>
          <w:sz w:val="20"/>
          <w:szCs w:val="20"/>
        </w:rPr>
        <w:t xml:space="preserve">Postępowanie </w:t>
      </w:r>
      <w:r w:rsidR="003869B9" w:rsidRPr="001017CB">
        <w:rPr>
          <w:rFonts w:cs="Times New Roman"/>
          <w:sz w:val="20"/>
          <w:szCs w:val="20"/>
        </w:rPr>
        <w:t xml:space="preserve">nr </w:t>
      </w:r>
      <w:sdt>
        <w:sdtPr>
          <w:rPr>
            <w:rFonts w:cs="Times New Roman"/>
            <w:sz w:val="20"/>
            <w:szCs w:val="20"/>
          </w:rPr>
          <w:alias w:val="Słowa kluczowe"/>
          <w:id w:val="11183286"/>
          <w:placeholder>
            <w:docPart w:val="0CCADF2E4DE548FDB5D1D44D2B80EEA7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Content>
          <w:r w:rsidR="006C1E9A">
            <w:rPr>
              <w:rFonts w:cs="Times New Roman"/>
              <w:sz w:val="20"/>
              <w:szCs w:val="20"/>
            </w:rPr>
            <w:t>2/2025/KPO</w:t>
          </w:r>
        </w:sdtContent>
      </w:sdt>
    </w:p>
    <w:p w14:paraId="76FEBB15" w14:textId="77777777" w:rsidR="0014158B" w:rsidRPr="001017CB" w:rsidRDefault="0014158B" w:rsidP="0014158B">
      <w:pPr>
        <w:pStyle w:val="Standard"/>
        <w:ind w:firstLine="360"/>
        <w:jc w:val="right"/>
        <w:rPr>
          <w:rFonts w:cs="Times New Roman"/>
          <w:sz w:val="20"/>
          <w:szCs w:val="20"/>
        </w:rPr>
      </w:pPr>
    </w:p>
    <w:p w14:paraId="255C0F37" w14:textId="77777777" w:rsidR="008003B3" w:rsidRPr="001017CB" w:rsidRDefault="008003B3" w:rsidP="0014158B">
      <w:pPr>
        <w:ind w:firstLine="360"/>
        <w:jc w:val="center"/>
        <w:rPr>
          <w:rFonts w:cs="Times New Roman"/>
          <w:b/>
        </w:rPr>
      </w:pPr>
    </w:p>
    <w:p w14:paraId="57C06AC0" w14:textId="77777777" w:rsidR="008003B3" w:rsidRPr="001017CB" w:rsidRDefault="008003B3" w:rsidP="008003B3">
      <w:pPr>
        <w:jc w:val="center"/>
        <w:rPr>
          <w:rFonts w:cs="Times New Roman"/>
          <w:b/>
        </w:rPr>
      </w:pPr>
      <w:r w:rsidRPr="001017CB">
        <w:rPr>
          <w:rFonts w:cs="Times New Roman"/>
          <w:b/>
        </w:rPr>
        <w:t>OPIS ISTOTNYCH POSTANOWIEŃ UMOWNYCH</w:t>
      </w:r>
    </w:p>
    <w:p w14:paraId="31738C8E" w14:textId="77777777" w:rsidR="00392390" w:rsidRPr="001017CB" w:rsidRDefault="00392390" w:rsidP="00392390">
      <w:pPr>
        <w:jc w:val="both"/>
        <w:rPr>
          <w:rFonts w:cs="Times New Roman"/>
        </w:rPr>
      </w:pPr>
    </w:p>
    <w:p w14:paraId="7F819A46" w14:textId="77777777" w:rsidR="00CB6899" w:rsidRPr="00CB6899" w:rsidRDefault="00CB6899" w:rsidP="00CB6899">
      <w:pPr>
        <w:pStyle w:val="NormalnyWeb"/>
        <w:numPr>
          <w:ilvl w:val="0"/>
          <w:numId w:val="43"/>
        </w:numPr>
        <w:spacing w:line="276" w:lineRule="auto"/>
        <w:jc w:val="both"/>
        <w:rPr>
          <w:color w:val="000000"/>
        </w:rPr>
      </w:pPr>
      <w:r w:rsidRPr="00CB6899">
        <w:rPr>
          <w:color w:val="000000"/>
        </w:rPr>
        <w:t>Wykonawca zawrze z Zamawiającym w formie pisemnej umowę o zakresie wskazanym w niniejszym zapytaniu ofertowym.</w:t>
      </w:r>
    </w:p>
    <w:p w14:paraId="2A0875DA" w14:textId="77777777" w:rsidR="00CB6899" w:rsidRPr="00CB6899" w:rsidRDefault="00CB6899" w:rsidP="00CB6899">
      <w:pPr>
        <w:pStyle w:val="NormalnyWeb"/>
        <w:numPr>
          <w:ilvl w:val="0"/>
          <w:numId w:val="43"/>
        </w:numPr>
        <w:spacing w:line="276" w:lineRule="auto"/>
        <w:jc w:val="both"/>
        <w:rPr>
          <w:color w:val="000000"/>
        </w:rPr>
      </w:pPr>
      <w:r w:rsidRPr="00CB6899">
        <w:rPr>
          <w:color w:val="000000"/>
        </w:rPr>
        <w:t>Wykonawca wykona dostawę objętą zakresem zamówienia za zaoferowaną cenę i w terminie oraz na warunkach wskazanych w zapytaniu ofertowym.</w:t>
      </w:r>
    </w:p>
    <w:p w14:paraId="219E00F1" w14:textId="77777777" w:rsidR="00CB6899" w:rsidRPr="00CB6899" w:rsidRDefault="00CB6899" w:rsidP="00CB6899">
      <w:pPr>
        <w:pStyle w:val="NormalnyWeb"/>
        <w:numPr>
          <w:ilvl w:val="0"/>
          <w:numId w:val="43"/>
        </w:numPr>
        <w:spacing w:line="276" w:lineRule="auto"/>
        <w:jc w:val="both"/>
        <w:rPr>
          <w:color w:val="000000"/>
        </w:rPr>
      </w:pPr>
      <w:r w:rsidRPr="00CB6899">
        <w:rPr>
          <w:color w:val="000000"/>
        </w:rPr>
        <w:t>W umowie Strony ustalą, że za jej niewykonanie (w tym odstąpienie od umowy z przyczyn leżących po stronie Wykonawcy) lub wykonanie w sposób nierzetelny, Zamawiający będzie miał prawo nałożyć na Wykonawcę karę umowną w wysokości 20% całkowitej wartości brutto umowy.</w:t>
      </w:r>
    </w:p>
    <w:p w14:paraId="4596E1BC" w14:textId="77777777" w:rsidR="00CB6899" w:rsidRPr="00CB6899" w:rsidRDefault="00CB6899" w:rsidP="00CB6899">
      <w:pPr>
        <w:pStyle w:val="NormalnyWeb"/>
        <w:numPr>
          <w:ilvl w:val="0"/>
          <w:numId w:val="43"/>
        </w:numPr>
        <w:spacing w:line="276" w:lineRule="auto"/>
        <w:jc w:val="both"/>
        <w:rPr>
          <w:color w:val="000000"/>
        </w:rPr>
      </w:pPr>
      <w:r w:rsidRPr="00CB6899">
        <w:rPr>
          <w:color w:val="000000"/>
        </w:rPr>
        <w:t>Zamawiający zastrzega sobie prawo do odstąpienia od umowy w przypadku bezskutecznego upływu terminu realizacji zamówienia lub terminu wystawienia faktury wskazanego w zapytaniu ofertowym. Odstąpienie może nastąpić bez konieczności wyznaczania Wykonawcy dodatkowego terminu. Skorzystanie z prawa odstąpienia nie wyłącza możliwości naliczenia kary umownej, o której mowa w pkt 3.</w:t>
      </w:r>
    </w:p>
    <w:p w14:paraId="10AFF4D9" w14:textId="472C8CCC" w:rsidR="00CB6899" w:rsidRPr="00CB6899" w:rsidRDefault="00CB6899" w:rsidP="00CB6899">
      <w:pPr>
        <w:pStyle w:val="NormalnyWeb"/>
        <w:numPr>
          <w:ilvl w:val="0"/>
          <w:numId w:val="43"/>
        </w:numPr>
        <w:spacing w:line="276" w:lineRule="auto"/>
        <w:jc w:val="both"/>
        <w:rPr>
          <w:color w:val="000000" w:themeColor="text1"/>
        </w:rPr>
      </w:pPr>
      <w:r w:rsidRPr="00CB6899">
        <w:rPr>
          <w:color w:val="000000" w:themeColor="text1"/>
        </w:rPr>
        <w:t xml:space="preserve">Wykonawca zobowiązuje się, że w okresie gwarancji wszelkie naprawy będą realizowane w systemie </w:t>
      </w:r>
      <w:proofErr w:type="spellStart"/>
      <w:r w:rsidRPr="00CB6899">
        <w:rPr>
          <w:color w:val="000000" w:themeColor="text1"/>
        </w:rPr>
        <w:t>door</w:t>
      </w:r>
      <w:proofErr w:type="spellEnd"/>
      <w:r w:rsidRPr="00CB6899">
        <w:rPr>
          <w:color w:val="000000" w:themeColor="text1"/>
        </w:rPr>
        <w:t>-to-</w:t>
      </w:r>
      <w:proofErr w:type="spellStart"/>
      <w:r w:rsidRPr="00CB6899">
        <w:rPr>
          <w:color w:val="000000" w:themeColor="text1"/>
        </w:rPr>
        <w:t>door</w:t>
      </w:r>
      <w:proofErr w:type="spellEnd"/>
      <w:r w:rsidRPr="00CB6899">
        <w:rPr>
          <w:color w:val="000000" w:themeColor="text1"/>
        </w:rPr>
        <w:t xml:space="preserve"> (odbiór sprzętu od Zamawiającego i zwrot po naprawie na koszt i ryzyko Wykonawcy).</w:t>
      </w:r>
    </w:p>
    <w:p w14:paraId="485ECE60" w14:textId="2091B3EB" w:rsidR="00CB6899" w:rsidRPr="00CB6899" w:rsidRDefault="00CB6899" w:rsidP="00CB6899">
      <w:pPr>
        <w:pStyle w:val="NormalnyWeb"/>
        <w:numPr>
          <w:ilvl w:val="0"/>
          <w:numId w:val="43"/>
        </w:numPr>
        <w:spacing w:line="276" w:lineRule="auto"/>
        <w:jc w:val="both"/>
        <w:rPr>
          <w:color w:val="000000" w:themeColor="text1"/>
        </w:rPr>
      </w:pPr>
      <w:r w:rsidRPr="00CB6899">
        <w:rPr>
          <w:color w:val="000000" w:themeColor="text1"/>
        </w:rPr>
        <w:t>Wykonawca zobowiązuje się do dostarczenia sprzętu zastępczego o parametrach równoważnych lub nie gorszych niż sprzęt zakupiony, na cały okres trwania naprawy, w terminie maksymalnie 48 godzin od momentu zgłoszenia usterki/serwisu przez Zamawiającego drogą elektroniczną lub telefoniczną.</w:t>
      </w:r>
    </w:p>
    <w:p w14:paraId="782013FC" w14:textId="77777777" w:rsidR="00CB6899" w:rsidRPr="00CB6899" w:rsidRDefault="00CB6899" w:rsidP="00CB6899">
      <w:pPr>
        <w:pStyle w:val="NormalnyWeb"/>
        <w:numPr>
          <w:ilvl w:val="0"/>
          <w:numId w:val="43"/>
        </w:numPr>
        <w:spacing w:line="276" w:lineRule="auto"/>
        <w:jc w:val="both"/>
        <w:rPr>
          <w:color w:val="000000"/>
        </w:rPr>
      </w:pPr>
      <w:r w:rsidRPr="00CB6899">
        <w:rPr>
          <w:color w:val="000000"/>
        </w:rPr>
        <w:t>Wykonawca zobowiązuje się, że na czas trwania naprawy gwarancyjnej przekraczający 3 dni robocze, dostarczy Zamawiającemu </w:t>
      </w:r>
      <w:r w:rsidRPr="0037426F">
        <w:rPr>
          <w:color w:val="000000"/>
        </w:rPr>
        <w:t>sprzęt zastępczy</w:t>
      </w:r>
      <w:r w:rsidRPr="00CB6899">
        <w:rPr>
          <w:color w:val="000000"/>
        </w:rPr>
        <w:t> o parametrach technicznych nie gorszych niż sprzęt zakupiony.</w:t>
      </w:r>
    </w:p>
    <w:p w14:paraId="01ABA5F5" w14:textId="77777777" w:rsidR="00CB6899" w:rsidRPr="00CB6899" w:rsidRDefault="00CB6899" w:rsidP="00CB6899">
      <w:pPr>
        <w:pStyle w:val="NormalnyWeb"/>
        <w:numPr>
          <w:ilvl w:val="0"/>
          <w:numId w:val="43"/>
        </w:numPr>
        <w:spacing w:line="276" w:lineRule="auto"/>
        <w:jc w:val="both"/>
        <w:rPr>
          <w:color w:val="000000"/>
        </w:rPr>
      </w:pPr>
      <w:r w:rsidRPr="00CB6899">
        <w:rPr>
          <w:color w:val="000000"/>
        </w:rPr>
        <w:t>Zmiana umowy będzie możliwa w sytuacjach opisanych w zapytaniu ofertowym.</w:t>
      </w:r>
    </w:p>
    <w:p w14:paraId="310A61C6" w14:textId="77777777" w:rsidR="00CB6899" w:rsidRPr="00CB6899" w:rsidRDefault="00CB6899" w:rsidP="00CB6899">
      <w:pPr>
        <w:pStyle w:val="NormalnyWeb"/>
        <w:numPr>
          <w:ilvl w:val="0"/>
          <w:numId w:val="43"/>
        </w:numPr>
        <w:spacing w:line="276" w:lineRule="auto"/>
        <w:jc w:val="both"/>
        <w:rPr>
          <w:color w:val="000000"/>
        </w:rPr>
      </w:pPr>
      <w:r w:rsidRPr="00CB6899">
        <w:rPr>
          <w:color w:val="000000"/>
        </w:rPr>
        <w:t>Umowa zostanie sporządzona według prawa polskiego, a w sprawach nieuregulowanych zastosowanie znajdą przepisy Kodeksu Cywilnego</w:t>
      </w:r>
    </w:p>
    <w:p w14:paraId="33E0372A" w14:textId="77777777" w:rsidR="00B14C4C" w:rsidRPr="001017CB" w:rsidRDefault="00B14C4C" w:rsidP="00B14C4C">
      <w:pPr>
        <w:pStyle w:val="Akapitzlist"/>
        <w:rPr>
          <w:rFonts w:ascii="Times New Roman" w:hAnsi="Times New Roman"/>
          <w:sz w:val="24"/>
          <w:szCs w:val="24"/>
        </w:rPr>
      </w:pPr>
    </w:p>
    <w:p w14:paraId="2CDE4902" w14:textId="77777777" w:rsidR="00B14C4C" w:rsidRPr="001017CB" w:rsidRDefault="00B14C4C" w:rsidP="00B14C4C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</w:p>
    <w:p w14:paraId="1BF564C1" w14:textId="77777777" w:rsidR="006C7827" w:rsidRPr="001017CB" w:rsidRDefault="006C7827" w:rsidP="006C7827">
      <w:pPr>
        <w:pStyle w:val="Tekstpodstawowy"/>
        <w:rPr>
          <w:sz w:val="24"/>
          <w:szCs w:val="24"/>
        </w:rPr>
      </w:pPr>
    </w:p>
    <w:p w14:paraId="3026FE01" w14:textId="77777777" w:rsidR="006C7827" w:rsidRPr="001017CB" w:rsidRDefault="006C7827" w:rsidP="006C7827">
      <w:pPr>
        <w:widowControl/>
        <w:suppressAutoHyphens w:val="0"/>
        <w:autoSpaceDN/>
        <w:jc w:val="both"/>
        <w:textAlignment w:val="auto"/>
        <w:rPr>
          <w:rFonts w:eastAsia="Times New Roman" w:cs="Times New Roman"/>
          <w:kern w:val="0"/>
          <w:sz w:val="20"/>
          <w:szCs w:val="20"/>
          <w:lang w:bidi="ar-SA"/>
        </w:rPr>
      </w:pPr>
      <w:r w:rsidRPr="001017CB">
        <w:rPr>
          <w:rFonts w:eastAsia="Times New Roman" w:cs="Times New Roman"/>
          <w:kern w:val="0"/>
          <w:lang w:bidi="ar-SA"/>
        </w:rPr>
        <w:t xml:space="preserve">     </w:t>
      </w:r>
      <w:r w:rsidRPr="001017CB">
        <w:rPr>
          <w:rFonts w:eastAsia="Times New Roman" w:cs="Times New Roman"/>
          <w:kern w:val="0"/>
          <w:sz w:val="20"/>
          <w:szCs w:val="20"/>
          <w:lang w:bidi="ar-SA"/>
        </w:rPr>
        <w:t>….........................................</w:t>
      </w:r>
      <w:r w:rsidRPr="001017CB">
        <w:rPr>
          <w:rFonts w:eastAsia="Times New Roman" w:cs="Times New Roman"/>
          <w:kern w:val="0"/>
          <w:sz w:val="20"/>
          <w:szCs w:val="20"/>
          <w:lang w:bidi="ar-SA"/>
        </w:rPr>
        <w:tab/>
      </w:r>
      <w:r w:rsidRPr="001017CB">
        <w:rPr>
          <w:rFonts w:eastAsia="Times New Roman" w:cs="Times New Roman"/>
          <w:kern w:val="0"/>
          <w:sz w:val="20"/>
          <w:szCs w:val="20"/>
          <w:lang w:bidi="ar-SA"/>
        </w:rPr>
        <w:tab/>
      </w:r>
      <w:r w:rsidRPr="001017CB">
        <w:rPr>
          <w:rFonts w:eastAsia="Times New Roman" w:cs="Times New Roman"/>
          <w:kern w:val="0"/>
          <w:sz w:val="20"/>
          <w:szCs w:val="20"/>
          <w:lang w:bidi="ar-SA"/>
        </w:rPr>
        <w:tab/>
      </w:r>
      <w:r w:rsidRPr="001017CB">
        <w:rPr>
          <w:rFonts w:eastAsia="Times New Roman" w:cs="Times New Roman"/>
          <w:kern w:val="0"/>
          <w:sz w:val="20"/>
          <w:szCs w:val="20"/>
          <w:lang w:bidi="ar-SA"/>
        </w:rPr>
        <w:tab/>
        <w:t>…………………………………………………………</w:t>
      </w:r>
    </w:p>
    <w:p w14:paraId="62EB478D" w14:textId="77777777" w:rsidR="006C7827" w:rsidRPr="001017CB" w:rsidRDefault="006C7827" w:rsidP="006C7827">
      <w:pPr>
        <w:rPr>
          <w:rFonts w:cs="Times New Roman"/>
          <w:sz w:val="20"/>
          <w:szCs w:val="20"/>
        </w:rPr>
      </w:pPr>
      <w:r w:rsidRPr="001017CB">
        <w:rPr>
          <w:rFonts w:cs="Times New Roman"/>
          <w:sz w:val="20"/>
          <w:szCs w:val="20"/>
        </w:rPr>
        <w:t xml:space="preserve">           miejscowość i data    </w:t>
      </w:r>
      <w:r w:rsidRPr="001017CB">
        <w:rPr>
          <w:rFonts w:cs="Times New Roman"/>
          <w:sz w:val="20"/>
          <w:szCs w:val="20"/>
        </w:rPr>
        <w:tab/>
      </w:r>
      <w:r w:rsidRPr="001017CB">
        <w:rPr>
          <w:rFonts w:cs="Times New Roman"/>
          <w:sz w:val="20"/>
          <w:szCs w:val="20"/>
        </w:rPr>
        <w:tab/>
      </w:r>
      <w:r w:rsidRPr="001017CB">
        <w:rPr>
          <w:rFonts w:cs="Times New Roman"/>
          <w:sz w:val="20"/>
          <w:szCs w:val="20"/>
        </w:rPr>
        <w:tab/>
      </w:r>
      <w:r w:rsidRPr="001017CB">
        <w:rPr>
          <w:rFonts w:cs="Times New Roman"/>
          <w:sz w:val="20"/>
          <w:szCs w:val="20"/>
        </w:rPr>
        <w:tab/>
      </w:r>
      <w:r w:rsidRPr="001017CB">
        <w:rPr>
          <w:rFonts w:cs="Times New Roman"/>
          <w:sz w:val="20"/>
          <w:szCs w:val="20"/>
        </w:rPr>
        <w:tab/>
        <w:t>czytelny podpis osoby upoważnionej</w:t>
      </w:r>
    </w:p>
    <w:p w14:paraId="6E6985E3" w14:textId="77777777" w:rsidR="009927E0" w:rsidRPr="001017CB" w:rsidRDefault="009927E0" w:rsidP="008003B3">
      <w:pPr>
        <w:rPr>
          <w:rFonts w:cs="Times New Roman"/>
          <w:b/>
        </w:rPr>
      </w:pPr>
    </w:p>
    <w:sectPr w:rsidR="009927E0" w:rsidRPr="001017CB" w:rsidSect="007C5E95">
      <w:headerReference w:type="default" r:id="rId9"/>
      <w:footerReference w:type="default" r:id="rId10"/>
      <w:pgSz w:w="11906" w:h="16838"/>
      <w:pgMar w:top="993" w:right="1134" w:bottom="851" w:left="1134" w:header="142" w:footer="39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F3D20" w14:textId="77777777" w:rsidR="00EC7CC8" w:rsidRDefault="00EC7CC8" w:rsidP="008B3993">
      <w:r>
        <w:separator/>
      </w:r>
    </w:p>
  </w:endnote>
  <w:endnote w:type="continuationSeparator" w:id="0">
    <w:p w14:paraId="148A271C" w14:textId="77777777" w:rsidR="00EC7CC8" w:rsidRDefault="00EC7CC8" w:rsidP="008B3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panose1 w:val="020B0604020202020204"/>
    <w:charset w:val="02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33AD5" w14:textId="77777777" w:rsidR="00EF535F" w:rsidRPr="007C5E95" w:rsidRDefault="009625A8">
    <w:pPr>
      <w:pStyle w:val="Footer1"/>
      <w:jc w:val="right"/>
      <w:rPr>
        <w:rFonts w:asciiTheme="minorHAnsi" w:hAnsiTheme="minorHAnsi"/>
        <w:sz w:val="22"/>
        <w:szCs w:val="22"/>
      </w:rPr>
    </w:pPr>
    <w:r w:rsidRPr="007C5E95">
      <w:rPr>
        <w:rFonts w:asciiTheme="minorHAnsi" w:hAnsiTheme="minorHAnsi"/>
        <w:sz w:val="22"/>
        <w:szCs w:val="22"/>
      </w:rPr>
      <w:fldChar w:fldCharType="begin"/>
    </w:r>
    <w:r w:rsidR="0050127B" w:rsidRPr="007C5E95">
      <w:rPr>
        <w:rFonts w:asciiTheme="minorHAnsi" w:hAnsiTheme="minorHAnsi"/>
        <w:sz w:val="22"/>
        <w:szCs w:val="22"/>
      </w:rPr>
      <w:instrText xml:space="preserve"> PAGE </w:instrText>
    </w:r>
    <w:r w:rsidRPr="007C5E95">
      <w:rPr>
        <w:rFonts w:asciiTheme="minorHAnsi" w:hAnsiTheme="minorHAnsi"/>
        <w:sz w:val="22"/>
        <w:szCs w:val="22"/>
      </w:rPr>
      <w:fldChar w:fldCharType="separate"/>
    </w:r>
    <w:r w:rsidR="005E01DE">
      <w:rPr>
        <w:rFonts w:asciiTheme="minorHAnsi" w:hAnsiTheme="minorHAnsi"/>
        <w:noProof/>
        <w:sz w:val="22"/>
        <w:szCs w:val="22"/>
      </w:rPr>
      <w:t>6</w:t>
    </w:r>
    <w:r w:rsidRPr="007C5E95">
      <w:rPr>
        <w:rFonts w:asciiTheme="minorHAnsi" w:hAnsiTheme="minorHAnsi"/>
        <w:noProof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D1FFE" w14:textId="77777777" w:rsidR="00EC7CC8" w:rsidRDefault="00EC7CC8" w:rsidP="008B3993">
      <w:r w:rsidRPr="008B3993">
        <w:rPr>
          <w:color w:val="000000"/>
        </w:rPr>
        <w:separator/>
      </w:r>
    </w:p>
  </w:footnote>
  <w:footnote w:type="continuationSeparator" w:id="0">
    <w:p w14:paraId="4F45DF83" w14:textId="77777777" w:rsidR="00EC7CC8" w:rsidRDefault="00EC7CC8" w:rsidP="008B39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07CD0" w14:textId="77777777" w:rsidR="00A23136" w:rsidRPr="00A23136" w:rsidRDefault="00A23136" w:rsidP="0014155B">
    <w:pPr>
      <w:widowControl/>
      <w:suppressAutoHyphens w:val="0"/>
      <w:autoSpaceDN/>
      <w:ind w:left="-142"/>
      <w:jc w:val="center"/>
      <w:textAlignment w:val="auto"/>
      <w:rPr>
        <w:rFonts w:ascii="Calibri" w:eastAsia="Calibri" w:hAnsi="Calibri" w:cs="Times New Roman"/>
        <w:noProof/>
        <w:kern w:val="0"/>
        <w:sz w:val="10"/>
        <w:szCs w:val="10"/>
        <w:lang w:eastAsia="pl-PL" w:bidi="ar-SA"/>
      </w:rPr>
    </w:pPr>
  </w:p>
  <w:p w14:paraId="4FB0FD78" w14:textId="0EDA2DF2" w:rsidR="00EF535F" w:rsidRDefault="00221213" w:rsidP="0014155B">
    <w:pPr>
      <w:pStyle w:val="Header1"/>
      <w:jc w:val="center"/>
    </w:pPr>
    <w:r>
      <w:rPr>
        <w:noProof/>
      </w:rPr>
      <w:drawing>
        <wp:inline distT="0" distB="0" distL="0" distR="0" wp14:anchorId="632167B1" wp14:editId="1393D5C8">
          <wp:extent cx="5760720" cy="361315"/>
          <wp:effectExtent l="0" t="0" r="0" b="635"/>
          <wp:docPr id="535742234" name="Obraz 535742234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:\Users\monika_lorbiecka\Desktop\Belki 2021-2027\Belki 2021-2027\PL\KPO\belka_KPO_RP_UE_PARP_c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F52BA"/>
    <w:multiLevelType w:val="hybridMultilevel"/>
    <w:tmpl w:val="97144C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E1035"/>
    <w:multiLevelType w:val="hybridMultilevel"/>
    <w:tmpl w:val="930A55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2492D"/>
    <w:multiLevelType w:val="multilevel"/>
    <w:tmpl w:val="0D6085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7F7D7F"/>
    <w:multiLevelType w:val="hybridMultilevel"/>
    <w:tmpl w:val="8D9E7466"/>
    <w:lvl w:ilvl="0" w:tplc="A9C0BB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0505E7"/>
    <w:multiLevelType w:val="hybridMultilevel"/>
    <w:tmpl w:val="45509C60"/>
    <w:lvl w:ilvl="0" w:tplc="D1A0A00A">
      <w:start w:val="1"/>
      <w:numFmt w:val="ordinal"/>
      <w:lvlText w:val="%1"/>
      <w:lvlJc w:val="left"/>
      <w:pPr>
        <w:ind w:left="1080" w:hanging="360"/>
      </w:pPr>
      <w:rPr>
        <w:rFonts w:ascii="Calibri" w:hAnsi="Calibri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8F4D74"/>
    <w:multiLevelType w:val="multilevel"/>
    <w:tmpl w:val="9AAA038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b/>
        <w:sz w:val="16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015"/>
        </w:tabs>
        <w:ind w:left="1015" w:hanging="360"/>
      </w:pPr>
    </w:lvl>
    <w:lvl w:ilvl="3">
      <w:start w:val="1"/>
      <w:numFmt w:val="decimal"/>
      <w:lvlText w:val="%4."/>
      <w:lvlJc w:val="left"/>
      <w:pPr>
        <w:tabs>
          <w:tab w:val="num" w:pos="1375"/>
        </w:tabs>
        <w:ind w:left="1375" w:hanging="360"/>
      </w:pPr>
    </w:lvl>
    <w:lvl w:ilvl="4">
      <w:start w:val="1"/>
      <w:numFmt w:val="decimal"/>
      <w:lvlText w:val="%5."/>
      <w:lvlJc w:val="left"/>
      <w:pPr>
        <w:tabs>
          <w:tab w:val="num" w:pos="1735"/>
        </w:tabs>
        <w:ind w:left="1735" w:hanging="360"/>
      </w:pPr>
    </w:lvl>
    <w:lvl w:ilvl="5">
      <w:start w:val="1"/>
      <w:numFmt w:val="decimal"/>
      <w:lvlText w:val="%6."/>
      <w:lvlJc w:val="left"/>
      <w:pPr>
        <w:tabs>
          <w:tab w:val="num" w:pos="2095"/>
        </w:tabs>
        <w:ind w:left="2095" w:hanging="360"/>
      </w:pPr>
    </w:lvl>
    <w:lvl w:ilvl="6">
      <w:start w:val="1"/>
      <w:numFmt w:val="decimal"/>
      <w:lvlText w:val="%7."/>
      <w:lvlJc w:val="left"/>
      <w:pPr>
        <w:tabs>
          <w:tab w:val="num" w:pos="2455"/>
        </w:tabs>
        <w:ind w:left="2455" w:hanging="360"/>
      </w:pPr>
    </w:lvl>
    <w:lvl w:ilvl="7">
      <w:start w:val="1"/>
      <w:numFmt w:val="decimal"/>
      <w:lvlText w:val="%8."/>
      <w:lvlJc w:val="left"/>
      <w:pPr>
        <w:tabs>
          <w:tab w:val="num" w:pos="2815"/>
        </w:tabs>
        <w:ind w:left="2815" w:hanging="360"/>
      </w:pPr>
    </w:lvl>
    <w:lvl w:ilvl="8">
      <w:start w:val="1"/>
      <w:numFmt w:val="decimal"/>
      <w:lvlText w:val="%9."/>
      <w:lvlJc w:val="left"/>
      <w:pPr>
        <w:tabs>
          <w:tab w:val="num" w:pos="3175"/>
        </w:tabs>
        <w:ind w:left="3175" w:hanging="360"/>
      </w:pPr>
    </w:lvl>
  </w:abstractNum>
  <w:abstractNum w:abstractNumId="6" w15:restartNumberingAfterBreak="0">
    <w:nsid w:val="0EA9178E"/>
    <w:multiLevelType w:val="hybridMultilevel"/>
    <w:tmpl w:val="B80641F6"/>
    <w:lvl w:ilvl="0" w:tplc="D7F20A42">
      <w:start w:val="1"/>
      <w:numFmt w:val="ordinal"/>
      <w:lvlText w:val="%1"/>
      <w:lvlJc w:val="left"/>
      <w:pPr>
        <w:ind w:left="720" w:hanging="360"/>
      </w:pPr>
      <w:rPr>
        <w:rFonts w:ascii="Calibri" w:hAnsi="Calibri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0193E79"/>
    <w:multiLevelType w:val="multilevel"/>
    <w:tmpl w:val="D55CCF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2120071"/>
    <w:multiLevelType w:val="hybridMultilevel"/>
    <w:tmpl w:val="9C9226B8"/>
    <w:lvl w:ilvl="0" w:tplc="CD561A4A">
      <w:start w:val="1"/>
      <w:numFmt w:val="ordinal"/>
      <w:lvlText w:val="%1"/>
      <w:lvlJc w:val="left"/>
      <w:pPr>
        <w:ind w:left="1080" w:hanging="360"/>
      </w:pPr>
      <w:rPr>
        <w:rFonts w:ascii="Calibri" w:hAnsi="Calibri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8C23DC"/>
    <w:multiLevelType w:val="multilevel"/>
    <w:tmpl w:val="E01AD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6586A16"/>
    <w:multiLevelType w:val="hybridMultilevel"/>
    <w:tmpl w:val="2C4E28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0E29F1"/>
    <w:multiLevelType w:val="hybridMultilevel"/>
    <w:tmpl w:val="783066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CE00C7"/>
    <w:multiLevelType w:val="multilevel"/>
    <w:tmpl w:val="1B4E045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EF84B53"/>
    <w:multiLevelType w:val="hybridMultilevel"/>
    <w:tmpl w:val="D58CD6D8"/>
    <w:lvl w:ilvl="0" w:tplc="9B6862F2">
      <w:start w:val="1"/>
      <w:numFmt w:val="ordinal"/>
      <w:lvlText w:val="%1"/>
      <w:lvlJc w:val="left"/>
      <w:pPr>
        <w:ind w:left="1080" w:hanging="360"/>
      </w:pPr>
      <w:rPr>
        <w:rFonts w:ascii="Calibri" w:hAnsi="Calibri" w:cs="Arial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AD40FF"/>
    <w:multiLevelType w:val="hybridMultilevel"/>
    <w:tmpl w:val="80E8EC98"/>
    <w:lvl w:ilvl="0" w:tplc="7E2CCB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121336"/>
    <w:multiLevelType w:val="hybridMultilevel"/>
    <w:tmpl w:val="EC24AD9A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CAE4ADB"/>
    <w:multiLevelType w:val="multilevel"/>
    <w:tmpl w:val="0076059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D263F4F"/>
    <w:multiLevelType w:val="hybridMultilevel"/>
    <w:tmpl w:val="015EC050"/>
    <w:lvl w:ilvl="0" w:tplc="6F9C35B2">
      <w:start w:val="1"/>
      <w:numFmt w:val="ordinal"/>
      <w:lvlText w:val="%1"/>
      <w:lvlJc w:val="left"/>
      <w:pPr>
        <w:ind w:left="1440" w:hanging="360"/>
      </w:pPr>
      <w:rPr>
        <w:rFonts w:ascii="Calibri" w:hAnsi="Calibri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462BE3"/>
    <w:multiLevelType w:val="hybridMultilevel"/>
    <w:tmpl w:val="780E1DD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112DDF"/>
    <w:multiLevelType w:val="hybridMultilevel"/>
    <w:tmpl w:val="6DA4A9D8"/>
    <w:lvl w:ilvl="0" w:tplc="623C3104">
      <w:start w:val="1"/>
      <w:numFmt w:val="ordinal"/>
      <w:lvlText w:val="%1"/>
      <w:lvlJc w:val="left"/>
      <w:pPr>
        <w:ind w:left="1080" w:hanging="360"/>
      </w:pPr>
      <w:rPr>
        <w:rFonts w:ascii="Calibri" w:hAnsi="Calibri" w:cs="Arial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9E24186"/>
    <w:multiLevelType w:val="hybridMultilevel"/>
    <w:tmpl w:val="F40875B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C973773"/>
    <w:multiLevelType w:val="multilevel"/>
    <w:tmpl w:val="08588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5562EE5"/>
    <w:multiLevelType w:val="hybridMultilevel"/>
    <w:tmpl w:val="69428A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990888"/>
    <w:multiLevelType w:val="hybridMultilevel"/>
    <w:tmpl w:val="AF26BCE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4967479B"/>
    <w:multiLevelType w:val="hybridMultilevel"/>
    <w:tmpl w:val="787E1F74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CD269B7"/>
    <w:multiLevelType w:val="hybridMultilevel"/>
    <w:tmpl w:val="4A6EF0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4D7A18"/>
    <w:multiLevelType w:val="multilevel"/>
    <w:tmpl w:val="9C62DB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37F7464"/>
    <w:multiLevelType w:val="multilevel"/>
    <w:tmpl w:val="E1A871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55F5D96"/>
    <w:multiLevelType w:val="hybridMultilevel"/>
    <w:tmpl w:val="75AE2B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965CA2"/>
    <w:multiLevelType w:val="hybridMultilevel"/>
    <w:tmpl w:val="8B000C62"/>
    <w:lvl w:ilvl="0" w:tplc="53ECFE9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B85840"/>
    <w:multiLevelType w:val="hybridMultilevel"/>
    <w:tmpl w:val="324A9706"/>
    <w:lvl w:ilvl="0" w:tplc="5C1AE7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854F36"/>
    <w:multiLevelType w:val="hybridMultilevel"/>
    <w:tmpl w:val="16A61D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941816"/>
    <w:multiLevelType w:val="hybridMultilevel"/>
    <w:tmpl w:val="73B462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F04D23"/>
    <w:multiLevelType w:val="multilevel"/>
    <w:tmpl w:val="154457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F68304F"/>
    <w:multiLevelType w:val="hybridMultilevel"/>
    <w:tmpl w:val="DCBCA502"/>
    <w:lvl w:ilvl="0" w:tplc="DA545F98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4F5D4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06E7797"/>
    <w:multiLevelType w:val="hybridMultilevel"/>
    <w:tmpl w:val="472842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97751B"/>
    <w:multiLevelType w:val="hybridMultilevel"/>
    <w:tmpl w:val="D746459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89E0C1C"/>
    <w:multiLevelType w:val="multilevel"/>
    <w:tmpl w:val="6A2A5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A1E192E"/>
    <w:multiLevelType w:val="hybridMultilevel"/>
    <w:tmpl w:val="5BF66026"/>
    <w:lvl w:ilvl="0" w:tplc="DC9496E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Calibri" w:hAnsi="Calibri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BE12E9E"/>
    <w:multiLevelType w:val="hybridMultilevel"/>
    <w:tmpl w:val="966E9CF6"/>
    <w:lvl w:ilvl="0" w:tplc="EE5CCAD0">
      <w:start w:val="1"/>
      <w:numFmt w:val="ordinal"/>
      <w:lvlText w:val="%1"/>
      <w:lvlJc w:val="left"/>
      <w:pPr>
        <w:ind w:left="1440" w:hanging="360"/>
      </w:pPr>
      <w:rPr>
        <w:rFonts w:ascii="Calibri" w:hAnsi="Calibri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84067497">
    <w:abstractNumId w:val="6"/>
  </w:num>
  <w:num w:numId="2" w16cid:durableId="1528444672">
    <w:abstractNumId w:val="39"/>
  </w:num>
  <w:num w:numId="3" w16cid:durableId="640159348">
    <w:abstractNumId w:val="19"/>
  </w:num>
  <w:num w:numId="4" w16cid:durableId="174735863">
    <w:abstractNumId w:val="15"/>
  </w:num>
  <w:num w:numId="5" w16cid:durableId="1806190505">
    <w:abstractNumId w:val="40"/>
  </w:num>
  <w:num w:numId="6" w16cid:durableId="1563325935">
    <w:abstractNumId w:val="22"/>
  </w:num>
  <w:num w:numId="7" w16cid:durableId="1364939914">
    <w:abstractNumId w:val="17"/>
  </w:num>
  <w:num w:numId="8" w16cid:durableId="1484735705">
    <w:abstractNumId w:val="14"/>
  </w:num>
  <w:num w:numId="9" w16cid:durableId="494735013">
    <w:abstractNumId w:val="13"/>
  </w:num>
  <w:num w:numId="10" w16cid:durableId="1379164990">
    <w:abstractNumId w:val="4"/>
  </w:num>
  <w:num w:numId="11" w16cid:durableId="869683411">
    <w:abstractNumId w:val="23"/>
  </w:num>
  <w:num w:numId="12" w16cid:durableId="1040669261">
    <w:abstractNumId w:val="29"/>
  </w:num>
  <w:num w:numId="13" w16cid:durableId="906191338">
    <w:abstractNumId w:val="11"/>
  </w:num>
  <w:num w:numId="14" w16cid:durableId="1949311417">
    <w:abstractNumId w:val="8"/>
  </w:num>
  <w:num w:numId="15" w16cid:durableId="1549607726">
    <w:abstractNumId w:val="24"/>
  </w:num>
  <w:num w:numId="16" w16cid:durableId="208568172">
    <w:abstractNumId w:val="1"/>
  </w:num>
  <w:num w:numId="17" w16cid:durableId="1817647375">
    <w:abstractNumId w:val="31"/>
  </w:num>
  <w:num w:numId="18" w16cid:durableId="1916695056">
    <w:abstractNumId w:val="10"/>
  </w:num>
  <w:num w:numId="19" w16cid:durableId="1834249189">
    <w:abstractNumId w:val="5"/>
  </w:num>
  <w:num w:numId="20" w16cid:durableId="842205434">
    <w:abstractNumId w:val="20"/>
  </w:num>
  <w:num w:numId="21" w16cid:durableId="1561134551">
    <w:abstractNumId w:val="28"/>
  </w:num>
  <w:num w:numId="22" w16cid:durableId="1641496860">
    <w:abstractNumId w:val="35"/>
  </w:num>
  <w:num w:numId="23" w16cid:durableId="1597791410">
    <w:abstractNumId w:val="2"/>
  </w:num>
  <w:num w:numId="24" w16cid:durableId="1764109996">
    <w:abstractNumId w:val="21"/>
  </w:num>
  <w:num w:numId="25" w16cid:durableId="828715451">
    <w:abstractNumId w:val="16"/>
    <w:lvlOverride w:ilvl="0">
      <w:lvl w:ilvl="0">
        <w:numFmt w:val="decimal"/>
        <w:lvlText w:val="%1."/>
        <w:lvlJc w:val="left"/>
      </w:lvl>
    </w:lvlOverride>
  </w:num>
  <w:num w:numId="26" w16cid:durableId="1198004946">
    <w:abstractNumId w:val="38"/>
  </w:num>
  <w:num w:numId="27" w16cid:durableId="544876457">
    <w:abstractNumId w:val="33"/>
  </w:num>
  <w:num w:numId="28" w16cid:durableId="74475973">
    <w:abstractNumId w:val="34"/>
  </w:num>
  <w:num w:numId="29" w16cid:durableId="909927873">
    <w:abstractNumId w:val="37"/>
  </w:num>
  <w:num w:numId="30" w16cid:durableId="617878011">
    <w:abstractNumId w:val="27"/>
  </w:num>
  <w:num w:numId="31" w16cid:durableId="1869021454">
    <w:abstractNumId w:val="30"/>
  </w:num>
  <w:num w:numId="32" w16cid:durableId="860431040">
    <w:abstractNumId w:val="26"/>
  </w:num>
  <w:num w:numId="33" w16cid:durableId="650643541">
    <w:abstractNumId w:val="12"/>
    <w:lvlOverride w:ilvl="0">
      <w:lvl w:ilvl="0">
        <w:numFmt w:val="decimal"/>
        <w:lvlText w:val="%1."/>
        <w:lvlJc w:val="left"/>
      </w:lvl>
    </w:lvlOverride>
  </w:num>
  <w:num w:numId="34" w16cid:durableId="650643541">
    <w:abstractNumId w:val="12"/>
    <w:lvlOverride w:ilvl="0">
      <w:lvl w:ilvl="0">
        <w:numFmt w:val="decimal"/>
        <w:lvlText w:val="%1."/>
        <w:lvlJc w:val="left"/>
      </w:lvl>
    </w:lvlOverride>
  </w:num>
  <w:num w:numId="35" w16cid:durableId="650643541">
    <w:abstractNumId w:val="12"/>
    <w:lvlOverride w:ilvl="0">
      <w:lvl w:ilvl="0">
        <w:numFmt w:val="decimal"/>
        <w:lvlText w:val="%1."/>
        <w:lvlJc w:val="left"/>
      </w:lvl>
    </w:lvlOverride>
  </w:num>
  <w:num w:numId="36" w16cid:durableId="515537382">
    <w:abstractNumId w:val="7"/>
  </w:num>
  <w:num w:numId="37" w16cid:durableId="554588338">
    <w:abstractNumId w:val="36"/>
  </w:num>
  <w:num w:numId="38" w16cid:durableId="347684978">
    <w:abstractNumId w:val="25"/>
  </w:num>
  <w:num w:numId="39" w16cid:durableId="1466191866">
    <w:abstractNumId w:val="32"/>
  </w:num>
  <w:num w:numId="40" w16cid:durableId="1980648040">
    <w:abstractNumId w:val="18"/>
  </w:num>
  <w:num w:numId="41" w16cid:durableId="2087728276">
    <w:abstractNumId w:val="3"/>
  </w:num>
  <w:num w:numId="42" w16cid:durableId="1419208713">
    <w:abstractNumId w:val="0"/>
  </w:num>
  <w:num w:numId="43" w16cid:durableId="2104957120">
    <w:abstractNumId w:val="9"/>
  </w:num>
  <w:numIdMacAtCleanup w:val="1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awel Pasich">
    <w15:presenceInfo w15:providerId="Windows Live" w15:userId="0c37903a0603e6b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993"/>
    <w:rsid w:val="00007D7D"/>
    <w:rsid w:val="00010E16"/>
    <w:rsid w:val="0001188D"/>
    <w:rsid w:val="00013119"/>
    <w:rsid w:val="000133C8"/>
    <w:rsid w:val="000133F0"/>
    <w:rsid w:val="00014661"/>
    <w:rsid w:val="000162A2"/>
    <w:rsid w:val="00016513"/>
    <w:rsid w:val="00017CDD"/>
    <w:rsid w:val="00017E8B"/>
    <w:rsid w:val="000210B9"/>
    <w:rsid w:val="000252F7"/>
    <w:rsid w:val="00025F68"/>
    <w:rsid w:val="000276D4"/>
    <w:rsid w:val="00031652"/>
    <w:rsid w:val="00031FFA"/>
    <w:rsid w:val="00031FFC"/>
    <w:rsid w:val="000367EE"/>
    <w:rsid w:val="00036E29"/>
    <w:rsid w:val="00037053"/>
    <w:rsid w:val="00037486"/>
    <w:rsid w:val="000374AD"/>
    <w:rsid w:val="00037BE6"/>
    <w:rsid w:val="00043360"/>
    <w:rsid w:val="00043AD3"/>
    <w:rsid w:val="000460CA"/>
    <w:rsid w:val="00046CAA"/>
    <w:rsid w:val="0005009C"/>
    <w:rsid w:val="00054EB5"/>
    <w:rsid w:val="000602F1"/>
    <w:rsid w:val="00060EB9"/>
    <w:rsid w:val="000642E6"/>
    <w:rsid w:val="00064A1A"/>
    <w:rsid w:val="0006524B"/>
    <w:rsid w:val="00066523"/>
    <w:rsid w:val="0007019A"/>
    <w:rsid w:val="000704FE"/>
    <w:rsid w:val="00070BA8"/>
    <w:rsid w:val="000731DC"/>
    <w:rsid w:val="00074264"/>
    <w:rsid w:val="00076F38"/>
    <w:rsid w:val="0008069E"/>
    <w:rsid w:val="0008551E"/>
    <w:rsid w:val="00086C7C"/>
    <w:rsid w:val="00086E7F"/>
    <w:rsid w:val="00090656"/>
    <w:rsid w:val="00092FB8"/>
    <w:rsid w:val="00093C10"/>
    <w:rsid w:val="00093FEB"/>
    <w:rsid w:val="00094717"/>
    <w:rsid w:val="0009673E"/>
    <w:rsid w:val="000A0A6A"/>
    <w:rsid w:val="000A6C0E"/>
    <w:rsid w:val="000C00B0"/>
    <w:rsid w:val="000C0C5D"/>
    <w:rsid w:val="000C24EB"/>
    <w:rsid w:val="000C4047"/>
    <w:rsid w:val="000C5514"/>
    <w:rsid w:val="000C65AA"/>
    <w:rsid w:val="000D01C5"/>
    <w:rsid w:val="000D2219"/>
    <w:rsid w:val="000D3C36"/>
    <w:rsid w:val="000D4CFB"/>
    <w:rsid w:val="000D7F03"/>
    <w:rsid w:val="000E03B0"/>
    <w:rsid w:val="000E0AC9"/>
    <w:rsid w:val="000E2CA8"/>
    <w:rsid w:val="000F0F55"/>
    <w:rsid w:val="000F492F"/>
    <w:rsid w:val="000F4E25"/>
    <w:rsid w:val="000F71EB"/>
    <w:rsid w:val="000F787E"/>
    <w:rsid w:val="001017CB"/>
    <w:rsid w:val="00104440"/>
    <w:rsid w:val="00104AFE"/>
    <w:rsid w:val="001050BF"/>
    <w:rsid w:val="00107CF4"/>
    <w:rsid w:val="00112F47"/>
    <w:rsid w:val="00116161"/>
    <w:rsid w:val="00116DD4"/>
    <w:rsid w:val="00117294"/>
    <w:rsid w:val="00120AE0"/>
    <w:rsid w:val="00122568"/>
    <w:rsid w:val="001226B5"/>
    <w:rsid w:val="00122751"/>
    <w:rsid w:val="001238F6"/>
    <w:rsid w:val="00124540"/>
    <w:rsid w:val="00125DFB"/>
    <w:rsid w:val="001267C4"/>
    <w:rsid w:val="00126F9D"/>
    <w:rsid w:val="00127B6C"/>
    <w:rsid w:val="00130275"/>
    <w:rsid w:val="00130C40"/>
    <w:rsid w:val="00131137"/>
    <w:rsid w:val="00132165"/>
    <w:rsid w:val="00132A61"/>
    <w:rsid w:val="001343C3"/>
    <w:rsid w:val="001364F3"/>
    <w:rsid w:val="00136F2C"/>
    <w:rsid w:val="00137148"/>
    <w:rsid w:val="0014155B"/>
    <w:rsid w:val="0014158B"/>
    <w:rsid w:val="00142335"/>
    <w:rsid w:val="00143CAE"/>
    <w:rsid w:val="00146091"/>
    <w:rsid w:val="00151E4F"/>
    <w:rsid w:val="00152DAD"/>
    <w:rsid w:val="001537A7"/>
    <w:rsid w:val="001539BE"/>
    <w:rsid w:val="0016197F"/>
    <w:rsid w:val="00164136"/>
    <w:rsid w:val="001669F1"/>
    <w:rsid w:val="00167396"/>
    <w:rsid w:val="001677BF"/>
    <w:rsid w:val="001719B9"/>
    <w:rsid w:val="00172146"/>
    <w:rsid w:val="00172EBE"/>
    <w:rsid w:val="001753D5"/>
    <w:rsid w:val="00175D3D"/>
    <w:rsid w:val="00176599"/>
    <w:rsid w:val="00181193"/>
    <w:rsid w:val="00181AB6"/>
    <w:rsid w:val="0018223E"/>
    <w:rsid w:val="00183F23"/>
    <w:rsid w:val="0018481F"/>
    <w:rsid w:val="00184C8C"/>
    <w:rsid w:val="00191E9F"/>
    <w:rsid w:val="0019296C"/>
    <w:rsid w:val="0019612A"/>
    <w:rsid w:val="00196540"/>
    <w:rsid w:val="001A0F7D"/>
    <w:rsid w:val="001A406C"/>
    <w:rsid w:val="001A72ED"/>
    <w:rsid w:val="001A7F95"/>
    <w:rsid w:val="001B19D1"/>
    <w:rsid w:val="001B2AEB"/>
    <w:rsid w:val="001B2CEA"/>
    <w:rsid w:val="001B42AC"/>
    <w:rsid w:val="001B7826"/>
    <w:rsid w:val="001C2A0A"/>
    <w:rsid w:val="001C5EDC"/>
    <w:rsid w:val="001C6C7B"/>
    <w:rsid w:val="001D029C"/>
    <w:rsid w:val="001D0F69"/>
    <w:rsid w:val="001D1FB1"/>
    <w:rsid w:val="001D3995"/>
    <w:rsid w:val="001D4365"/>
    <w:rsid w:val="001D7090"/>
    <w:rsid w:val="001E4AB4"/>
    <w:rsid w:val="001E597D"/>
    <w:rsid w:val="001F32FC"/>
    <w:rsid w:val="001F3BB5"/>
    <w:rsid w:val="001F4DCB"/>
    <w:rsid w:val="001F651E"/>
    <w:rsid w:val="001F6560"/>
    <w:rsid w:val="001F7332"/>
    <w:rsid w:val="002002C0"/>
    <w:rsid w:val="00201019"/>
    <w:rsid w:val="0020466F"/>
    <w:rsid w:val="002065F1"/>
    <w:rsid w:val="00206670"/>
    <w:rsid w:val="00210230"/>
    <w:rsid w:val="00210E71"/>
    <w:rsid w:val="00212F02"/>
    <w:rsid w:val="0021444E"/>
    <w:rsid w:val="0021486F"/>
    <w:rsid w:val="002169AC"/>
    <w:rsid w:val="0022095A"/>
    <w:rsid w:val="0022103E"/>
    <w:rsid w:val="00221213"/>
    <w:rsid w:val="002217BC"/>
    <w:rsid w:val="0022231E"/>
    <w:rsid w:val="00225CAE"/>
    <w:rsid w:val="00225D8A"/>
    <w:rsid w:val="00230F43"/>
    <w:rsid w:val="00231285"/>
    <w:rsid w:val="002345EC"/>
    <w:rsid w:val="002356B2"/>
    <w:rsid w:val="002441B5"/>
    <w:rsid w:val="002461F0"/>
    <w:rsid w:val="00250CA7"/>
    <w:rsid w:val="002511FE"/>
    <w:rsid w:val="00253ED1"/>
    <w:rsid w:val="00254AC8"/>
    <w:rsid w:val="002565E6"/>
    <w:rsid w:val="00257F9C"/>
    <w:rsid w:val="002621A1"/>
    <w:rsid w:val="00262B2E"/>
    <w:rsid w:val="002634F1"/>
    <w:rsid w:val="00263DF7"/>
    <w:rsid w:val="0026441E"/>
    <w:rsid w:val="00265EEC"/>
    <w:rsid w:val="00267CE4"/>
    <w:rsid w:val="00270192"/>
    <w:rsid w:val="00270B7A"/>
    <w:rsid w:val="00271F82"/>
    <w:rsid w:val="00272D98"/>
    <w:rsid w:val="00274ED5"/>
    <w:rsid w:val="00275C04"/>
    <w:rsid w:val="00281143"/>
    <w:rsid w:val="00282FC9"/>
    <w:rsid w:val="00283CDC"/>
    <w:rsid w:val="00284DD0"/>
    <w:rsid w:val="00284E66"/>
    <w:rsid w:val="00285587"/>
    <w:rsid w:val="00286AA5"/>
    <w:rsid w:val="0029011C"/>
    <w:rsid w:val="00292A02"/>
    <w:rsid w:val="002935C5"/>
    <w:rsid w:val="00294589"/>
    <w:rsid w:val="00295831"/>
    <w:rsid w:val="00297A80"/>
    <w:rsid w:val="002A79B4"/>
    <w:rsid w:val="002B01B2"/>
    <w:rsid w:val="002B067E"/>
    <w:rsid w:val="002B2796"/>
    <w:rsid w:val="002B30C3"/>
    <w:rsid w:val="002B53EF"/>
    <w:rsid w:val="002C0BBC"/>
    <w:rsid w:val="002C1C7F"/>
    <w:rsid w:val="002C3758"/>
    <w:rsid w:val="002C5860"/>
    <w:rsid w:val="002C6B09"/>
    <w:rsid w:val="002C7427"/>
    <w:rsid w:val="002C7B0F"/>
    <w:rsid w:val="002D1606"/>
    <w:rsid w:val="002D21E9"/>
    <w:rsid w:val="002D2C6B"/>
    <w:rsid w:val="002D5B0A"/>
    <w:rsid w:val="002D6865"/>
    <w:rsid w:val="002D7CBB"/>
    <w:rsid w:val="002E1653"/>
    <w:rsid w:val="002E2BD8"/>
    <w:rsid w:val="002E344C"/>
    <w:rsid w:val="002E3DCC"/>
    <w:rsid w:val="002E7E1C"/>
    <w:rsid w:val="002F002A"/>
    <w:rsid w:val="002F0B41"/>
    <w:rsid w:val="003001BD"/>
    <w:rsid w:val="003003CD"/>
    <w:rsid w:val="00304075"/>
    <w:rsid w:val="00305157"/>
    <w:rsid w:val="00305C9C"/>
    <w:rsid w:val="00307B53"/>
    <w:rsid w:val="00316181"/>
    <w:rsid w:val="00321065"/>
    <w:rsid w:val="00323DF0"/>
    <w:rsid w:val="00324E6C"/>
    <w:rsid w:val="003327D6"/>
    <w:rsid w:val="0033659C"/>
    <w:rsid w:val="00336F5D"/>
    <w:rsid w:val="003418CE"/>
    <w:rsid w:val="0034209D"/>
    <w:rsid w:val="003420DD"/>
    <w:rsid w:val="00342297"/>
    <w:rsid w:val="003430ED"/>
    <w:rsid w:val="00353041"/>
    <w:rsid w:val="0035600B"/>
    <w:rsid w:val="003640B8"/>
    <w:rsid w:val="00364591"/>
    <w:rsid w:val="00364AB1"/>
    <w:rsid w:val="00364E06"/>
    <w:rsid w:val="003661CE"/>
    <w:rsid w:val="00371DDF"/>
    <w:rsid w:val="0037269F"/>
    <w:rsid w:val="0037355C"/>
    <w:rsid w:val="003736BA"/>
    <w:rsid w:val="003739B3"/>
    <w:rsid w:val="0037426F"/>
    <w:rsid w:val="00375794"/>
    <w:rsid w:val="00375F88"/>
    <w:rsid w:val="00381F52"/>
    <w:rsid w:val="00382B15"/>
    <w:rsid w:val="00382D6F"/>
    <w:rsid w:val="0038409D"/>
    <w:rsid w:val="00384147"/>
    <w:rsid w:val="00384718"/>
    <w:rsid w:val="0038684F"/>
    <w:rsid w:val="003869B9"/>
    <w:rsid w:val="00386B84"/>
    <w:rsid w:val="00386D86"/>
    <w:rsid w:val="00387612"/>
    <w:rsid w:val="003906C3"/>
    <w:rsid w:val="00392390"/>
    <w:rsid w:val="00393A1D"/>
    <w:rsid w:val="003975B3"/>
    <w:rsid w:val="003A0105"/>
    <w:rsid w:val="003A0BD1"/>
    <w:rsid w:val="003A3235"/>
    <w:rsid w:val="003A3237"/>
    <w:rsid w:val="003A32B7"/>
    <w:rsid w:val="003A4B59"/>
    <w:rsid w:val="003A678D"/>
    <w:rsid w:val="003A7985"/>
    <w:rsid w:val="003B1AA4"/>
    <w:rsid w:val="003B1C41"/>
    <w:rsid w:val="003B3A88"/>
    <w:rsid w:val="003B7B65"/>
    <w:rsid w:val="003C2E7E"/>
    <w:rsid w:val="003C30A2"/>
    <w:rsid w:val="003C3849"/>
    <w:rsid w:val="003C38BE"/>
    <w:rsid w:val="003C38CF"/>
    <w:rsid w:val="003C5086"/>
    <w:rsid w:val="003C68CF"/>
    <w:rsid w:val="003C78BC"/>
    <w:rsid w:val="003C7FCF"/>
    <w:rsid w:val="003D263A"/>
    <w:rsid w:val="003D2F64"/>
    <w:rsid w:val="003D7390"/>
    <w:rsid w:val="003D7D59"/>
    <w:rsid w:val="003E138D"/>
    <w:rsid w:val="003E3523"/>
    <w:rsid w:val="003E7A44"/>
    <w:rsid w:val="003F263F"/>
    <w:rsid w:val="003F3A0C"/>
    <w:rsid w:val="003F5879"/>
    <w:rsid w:val="003F75BA"/>
    <w:rsid w:val="003F7CC5"/>
    <w:rsid w:val="004012BD"/>
    <w:rsid w:val="00401BC6"/>
    <w:rsid w:val="004078BC"/>
    <w:rsid w:val="00412DD1"/>
    <w:rsid w:val="00414F94"/>
    <w:rsid w:val="00417DDE"/>
    <w:rsid w:val="00417F30"/>
    <w:rsid w:val="00420400"/>
    <w:rsid w:val="00420E09"/>
    <w:rsid w:val="00421374"/>
    <w:rsid w:val="0042268D"/>
    <w:rsid w:val="004227BD"/>
    <w:rsid w:val="00424983"/>
    <w:rsid w:val="00425D02"/>
    <w:rsid w:val="00426B1A"/>
    <w:rsid w:val="00434827"/>
    <w:rsid w:val="004375E4"/>
    <w:rsid w:val="00437972"/>
    <w:rsid w:val="00437DE6"/>
    <w:rsid w:val="00440269"/>
    <w:rsid w:val="00441116"/>
    <w:rsid w:val="00441365"/>
    <w:rsid w:val="004429B5"/>
    <w:rsid w:val="00443233"/>
    <w:rsid w:val="0044530E"/>
    <w:rsid w:val="00445C42"/>
    <w:rsid w:val="00447522"/>
    <w:rsid w:val="004504DE"/>
    <w:rsid w:val="00451889"/>
    <w:rsid w:val="00452F4A"/>
    <w:rsid w:val="00453839"/>
    <w:rsid w:val="00454214"/>
    <w:rsid w:val="00462082"/>
    <w:rsid w:val="004656B4"/>
    <w:rsid w:val="00466426"/>
    <w:rsid w:val="0046740D"/>
    <w:rsid w:val="00467D8C"/>
    <w:rsid w:val="00470A81"/>
    <w:rsid w:val="00471715"/>
    <w:rsid w:val="00471854"/>
    <w:rsid w:val="00474F28"/>
    <w:rsid w:val="00475045"/>
    <w:rsid w:val="0047559D"/>
    <w:rsid w:val="00475B05"/>
    <w:rsid w:val="004812C4"/>
    <w:rsid w:val="00481862"/>
    <w:rsid w:val="004855C9"/>
    <w:rsid w:val="0048649A"/>
    <w:rsid w:val="004904AC"/>
    <w:rsid w:val="00491887"/>
    <w:rsid w:val="00492E6B"/>
    <w:rsid w:val="0049342A"/>
    <w:rsid w:val="00496261"/>
    <w:rsid w:val="00497875"/>
    <w:rsid w:val="00497965"/>
    <w:rsid w:val="004A05A1"/>
    <w:rsid w:val="004A119E"/>
    <w:rsid w:val="004A16E8"/>
    <w:rsid w:val="004A1D15"/>
    <w:rsid w:val="004A2444"/>
    <w:rsid w:val="004A2BAA"/>
    <w:rsid w:val="004A32CB"/>
    <w:rsid w:val="004A52A3"/>
    <w:rsid w:val="004A5A72"/>
    <w:rsid w:val="004A6647"/>
    <w:rsid w:val="004A6711"/>
    <w:rsid w:val="004A6E36"/>
    <w:rsid w:val="004B0B49"/>
    <w:rsid w:val="004B1FC3"/>
    <w:rsid w:val="004B4D20"/>
    <w:rsid w:val="004B7867"/>
    <w:rsid w:val="004C0B3C"/>
    <w:rsid w:val="004C0E11"/>
    <w:rsid w:val="004C143E"/>
    <w:rsid w:val="004C2336"/>
    <w:rsid w:val="004D2189"/>
    <w:rsid w:val="004D31D9"/>
    <w:rsid w:val="004D5813"/>
    <w:rsid w:val="004D58E6"/>
    <w:rsid w:val="004E06E1"/>
    <w:rsid w:val="004E79F8"/>
    <w:rsid w:val="004F11D2"/>
    <w:rsid w:val="004F1C43"/>
    <w:rsid w:val="004F4A51"/>
    <w:rsid w:val="004F5F60"/>
    <w:rsid w:val="004F6AB6"/>
    <w:rsid w:val="0050052F"/>
    <w:rsid w:val="00500E4D"/>
    <w:rsid w:val="0050127B"/>
    <w:rsid w:val="00501402"/>
    <w:rsid w:val="005029F4"/>
    <w:rsid w:val="00502D69"/>
    <w:rsid w:val="005043D1"/>
    <w:rsid w:val="005048FA"/>
    <w:rsid w:val="00510079"/>
    <w:rsid w:val="00511780"/>
    <w:rsid w:val="0051347D"/>
    <w:rsid w:val="0051513E"/>
    <w:rsid w:val="00517F92"/>
    <w:rsid w:val="0052360C"/>
    <w:rsid w:val="005263DE"/>
    <w:rsid w:val="00527109"/>
    <w:rsid w:val="00532458"/>
    <w:rsid w:val="005339D4"/>
    <w:rsid w:val="00533BE3"/>
    <w:rsid w:val="005359AA"/>
    <w:rsid w:val="00537935"/>
    <w:rsid w:val="00540A86"/>
    <w:rsid w:val="005448FA"/>
    <w:rsid w:val="0054647B"/>
    <w:rsid w:val="00547501"/>
    <w:rsid w:val="005539B4"/>
    <w:rsid w:val="00557197"/>
    <w:rsid w:val="00557417"/>
    <w:rsid w:val="00560259"/>
    <w:rsid w:val="00562AB5"/>
    <w:rsid w:val="00564983"/>
    <w:rsid w:val="00564E76"/>
    <w:rsid w:val="00564F0B"/>
    <w:rsid w:val="00565680"/>
    <w:rsid w:val="00570F65"/>
    <w:rsid w:val="00571E8E"/>
    <w:rsid w:val="0057473D"/>
    <w:rsid w:val="00584F14"/>
    <w:rsid w:val="005869AC"/>
    <w:rsid w:val="00586E60"/>
    <w:rsid w:val="005909D8"/>
    <w:rsid w:val="00590E2B"/>
    <w:rsid w:val="005A1215"/>
    <w:rsid w:val="005A3016"/>
    <w:rsid w:val="005A452F"/>
    <w:rsid w:val="005A6C21"/>
    <w:rsid w:val="005A6FCA"/>
    <w:rsid w:val="005B2443"/>
    <w:rsid w:val="005B2B08"/>
    <w:rsid w:val="005B2BB5"/>
    <w:rsid w:val="005B4081"/>
    <w:rsid w:val="005B4B46"/>
    <w:rsid w:val="005B6D03"/>
    <w:rsid w:val="005C6B5E"/>
    <w:rsid w:val="005C6DCD"/>
    <w:rsid w:val="005D1975"/>
    <w:rsid w:val="005D1B8F"/>
    <w:rsid w:val="005D220F"/>
    <w:rsid w:val="005D5316"/>
    <w:rsid w:val="005E01DE"/>
    <w:rsid w:val="005E0852"/>
    <w:rsid w:val="005E114A"/>
    <w:rsid w:val="005E20ED"/>
    <w:rsid w:val="005E37BC"/>
    <w:rsid w:val="005E4BCD"/>
    <w:rsid w:val="005E53E3"/>
    <w:rsid w:val="005E5C85"/>
    <w:rsid w:val="005F69DA"/>
    <w:rsid w:val="005F724A"/>
    <w:rsid w:val="00600247"/>
    <w:rsid w:val="00600EC4"/>
    <w:rsid w:val="00604A76"/>
    <w:rsid w:val="00604EFC"/>
    <w:rsid w:val="00610412"/>
    <w:rsid w:val="006122E2"/>
    <w:rsid w:val="00612A30"/>
    <w:rsid w:val="00614106"/>
    <w:rsid w:val="006151AA"/>
    <w:rsid w:val="0062757D"/>
    <w:rsid w:val="00630585"/>
    <w:rsid w:val="00630B8D"/>
    <w:rsid w:val="006334A7"/>
    <w:rsid w:val="00634854"/>
    <w:rsid w:val="006400CC"/>
    <w:rsid w:val="00644DE4"/>
    <w:rsid w:val="00644F5C"/>
    <w:rsid w:val="006477D9"/>
    <w:rsid w:val="0064785B"/>
    <w:rsid w:val="00651401"/>
    <w:rsid w:val="00651CCD"/>
    <w:rsid w:val="00652AF0"/>
    <w:rsid w:val="00654DC1"/>
    <w:rsid w:val="00656C2F"/>
    <w:rsid w:val="00656E29"/>
    <w:rsid w:val="0066006C"/>
    <w:rsid w:val="0066165D"/>
    <w:rsid w:val="00661A23"/>
    <w:rsid w:val="0066568A"/>
    <w:rsid w:val="00672AA6"/>
    <w:rsid w:val="0067614E"/>
    <w:rsid w:val="00676722"/>
    <w:rsid w:val="006777F6"/>
    <w:rsid w:val="00680127"/>
    <w:rsid w:val="006821B1"/>
    <w:rsid w:val="00682341"/>
    <w:rsid w:val="00684ECF"/>
    <w:rsid w:val="00691A10"/>
    <w:rsid w:val="00692062"/>
    <w:rsid w:val="006952D7"/>
    <w:rsid w:val="006A02C9"/>
    <w:rsid w:val="006A10FA"/>
    <w:rsid w:val="006A1685"/>
    <w:rsid w:val="006A677C"/>
    <w:rsid w:val="006A7EAE"/>
    <w:rsid w:val="006B0D34"/>
    <w:rsid w:val="006B4339"/>
    <w:rsid w:val="006B4931"/>
    <w:rsid w:val="006B722A"/>
    <w:rsid w:val="006C1E9A"/>
    <w:rsid w:val="006C2AE9"/>
    <w:rsid w:val="006C5CBA"/>
    <w:rsid w:val="006C5D93"/>
    <w:rsid w:val="006C7115"/>
    <w:rsid w:val="006C7827"/>
    <w:rsid w:val="006C7A78"/>
    <w:rsid w:val="006D0000"/>
    <w:rsid w:val="006D2FDA"/>
    <w:rsid w:val="006D6240"/>
    <w:rsid w:val="006E0374"/>
    <w:rsid w:val="006E0870"/>
    <w:rsid w:val="006E0A6A"/>
    <w:rsid w:val="006E3CC5"/>
    <w:rsid w:val="006F1577"/>
    <w:rsid w:val="006F3624"/>
    <w:rsid w:val="006F483A"/>
    <w:rsid w:val="006F4B9A"/>
    <w:rsid w:val="006F68A3"/>
    <w:rsid w:val="00700311"/>
    <w:rsid w:val="0070040A"/>
    <w:rsid w:val="007007FE"/>
    <w:rsid w:val="00701972"/>
    <w:rsid w:val="007071AB"/>
    <w:rsid w:val="007076CC"/>
    <w:rsid w:val="00710D8E"/>
    <w:rsid w:val="00710FAF"/>
    <w:rsid w:val="00713BFC"/>
    <w:rsid w:val="00715507"/>
    <w:rsid w:val="007217A8"/>
    <w:rsid w:val="00721A68"/>
    <w:rsid w:val="007225C0"/>
    <w:rsid w:val="00722654"/>
    <w:rsid w:val="00722FDB"/>
    <w:rsid w:val="007232CA"/>
    <w:rsid w:val="00724D88"/>
    <w:rsid w:val="007258B3"/>
    <w:rsid w:val="007273BC"/>
    <w:rsid w:val="00734904"/>
    <w:rsid w:val="00734A53"/>
    <w:rsid w:val="0073553E"/>
    <w:rsid w:val="007375B3"/>
    <w:rsid w:val="00742328"/>
    <w:rsid w:val="007428BA"/>
    <w:rsid w:val="00747224"/>
    <w:rsid w:val="007472A4"/>
    <w:rsid w:val="00747865"/>
    <w:rsid w:val="00750213"/>
    <w:rsid w:val="00750B9E"/>
    <w:rsid w:val="00751467"/>
    <w:rsid w:val="0075281B"/>
    <w:rsid w:val="00753581"/>
    <w:rsid w:val="00756361"/>
    <w:rsid w:val="00757971"/>
    <w:rsid w:val="007606EC"/>
    <w:rsid w:val="00760A64"/>
    <w:rsid w:val="0076739E"/>
    <w:rsid w:val="00770068"/>
    <w:rsid w:val="00774E73"/>
    <w:rsid w:val="00776B6A"/>
    <w:rsid w:val="00783DCE"/>
    <w:rsid w:val="0078600C"/>
    <w:rsid w:val="00786D15"/>
    <w:rsid w:val="00790AB7"/>
    <w:rsid w:val="007919BA"/>
    <w:rsid w:val="007970A6"/>
    <w:rsid w:val="007972B9"/>
    <w:rsid w:val="007A14B6"/>
    <w:rsid w:val="007A285A"/>
    <w:rsid w:val="007A4142"/>
    <w:rsid w:val="007A45C9"/>
    <w:rsid w:val="007A7658"/>
    <w:rsid w:val="007B2333"/>
    <w:rsid w:val="007B2390"/>
    <w:rsid w:val="007B73EE"/>
    <w:rsid w:val="007C0A7F"/>
    <w:rsid w:val="007C117B"/>
    <w:rsid w:val="007C1625"/>
    <w:rsid w:val="007C28AD"/>
    <w:rsid w:val="007C476F"/>
    <w:rsid w:val="007C47E1"/>
    <w:rsid w:val="007C5527"/>
    <w:rsid w:val="007C5E95"/>
    <w:rsid w:val="007C6B90"/>
    <w:rsid w:val="007D1B4C"/>
    <w:rsid w:val="007D2C44"/>
    <w:rsid w:val="007D4A90"/>
    <w:rsid w:val="007D4E5F"/>
    <w:rsid w:val="007D5980"/>
    <w:rsid w:val="007E0EBD"/>
    <w:rsid w:val="007E1BD1"/>
    <w:rsid w:val="007E3419"/>
    <w:rsid w:val="007E3B70"/>
    <w:rsid w:val="007E4E86"/>
    <w:rsid w:val="007E4EB8"/>
    <w:rsid w:val="007E531F"/>
    <w:rsid w:val="007E53A5"/>
    <w:rsid w:val="007E56C3"/>
    <w:rsid w:val="007E6318"/>
    <w:rsid w:val="007F0C22"/>
    <w:rsid w:val="007F181D"/>
    <w:rsid w:val="007F28B9"/>
    <w:rsid w:val="007F4DBE"/>
    <w:rsid w:val="007F6959"/>
    <w:rsid w:val="008003B3"/>
    <w:rsid w:val="0080198A"/>
    <w:rsid w:val="008024EF"/>
    <w:rsid w:val="00803204"/>
    <w:rsid w:val="00804666"/>
    <w:rsid w:val="00804F2B"/>
    <w:rsid w:val="00804FBC"/>
    <w:rsid w:val="00805626"/>
    <w:rsid w:val="00807456"/>
    <w:rsid w:val="00811D88"/>
    <w:rsid w:val="0081513B"/>
    <w:rsid w:val="00815BCE"/>
    <w:rsid w:val="008218EF"/>
    <w:rsid w:val="008255C4"/>
    <w:rsid w:val="0082626C"/>
    <w:rsid w:val="00827FC6"/>
    <w:rsid w:val="00830E50"/>
    <w:rsid w:val="0083159D"/>
    <w:rsid w:val="00832C04"/>
    <w:rsid w:val="00833499"/>
    <w:rsid w:val="00836C9F"/>
    <w:rsid w:val="008400F4"/>
    <w:rsid w:val="00840B54"/>
    <w:rsid w:val="00843E45"/>
    <w:rsid w:val="0084467C"/>
    <w:rsid w:val="00846C34"/>
    <w:rsid w:val="00850552"/>
    <w:rsid w:val="008517AA"/>
    <w:rsid w:val="00851ADF"/>
    <w:rsid w:val="008538C8"/>
    <w:rsid w:val="00853EA6"/>
    <w:rsid w:val="00854C9C"/>
    <w:rsid w:val="00855691"/>
    <w:rsid w:val="008559A6"/>
    <w:rsid w:val="008570E0"/>
    <w:rsid w:val="00860D75"/>
    <w:rsid w:val="0086655B"/>
    <w:rsid w:val="00870988"/>
    <w:rsid w:val="00874630"/>
    <w:rsid w:val="00874ECB"/>
    <w:rsid w:val="008763EC"/>
    <w:rsid w:val="0088041F"/>
    <w:rsid w:val="00880A5C"/>
    <w:rsid w:val="00881433"/>
    <w:rsid w:val="008848BB"/>
    <w:rsid w:val="00884A8F"/>
    <w:rsid w:val="00884C6E"/>
    <w:rsid w:val="00886398"/>
    <w:rsid w:val="00892188"/>
    <w:rsid w:val="00894DDE"/>
    <w:rsid w:val="008A179F"/>
    <w:rsid w:val="008A3240"/>
    <w:rsid w:val="008A71C8"/>
    <w:rsid w:val="008A7258"/>
    <w:rsid w:val="008B2402"/>
    <w:rsid w:val="008B3993"/>
    <w:rsid w:val="008B40F1"/>
    <w:rsid w:val="008B4BF0"/>
    <w:rsid w:val="008B5A14"/>
    <w:rsid w:val="008C0677"/>
    <w:rsid w:val="008C3315"/>
    <w:rsid w:val="008D12B1"/>
    <w:rsid w:val="008D4D49"/>
    <w:rsid w:val="008D4E51"/>
    <w:rsid w:val="008D6D90"/>
    <w:rsid w:val="008D7192"/>
    <w:rsid w:val="008D7FD0"/>
    <w:rsid w:val="008E0630"/>
    <w:rsid w:val="008E1973"/>
    <w:rsid w:val="008E3367"/>
    <w:rsid w:val="008E4EA4"/>
    <w:rsid w:val="008E6C64"/>
    <w:rsid w:val="008F0F92"/>
    <w:rsid w:val="008F2F64"/>
    <w:rsid w:val="008F4877"/>
    <w:rsid w:val="008F4B23"/>
    <w:rsid w:val="008F52C9"/>
    <w:rsid w:val="008F5E72"/>
    <w:rsid w:val="00900EF1"/>
    <w:rsid w:val="009020F1"/>
    <w:rsid w:val="009041AB"/>
    <w:rsid w:val="00904202"/>
    <w:rsid w:val="00907B7D"/>
    <w:rsid w:val="00910B06"/>
    <w:rsid w:val="00910D34"/>
    <w:rsid w:val="00910EC8"/>
    <w:rsid w:val="00911919"/>
    <w:rsid w:val="009135A1"/>
    <w:rsid w:val="0091378F"/>
    <w:rsid w:val="00920F4D"/>
    <w:rsid w:val="00923308"/>
    <w:rsid w:val="00925CC5"/>
    <w:rsid w:val="0092603D"/>
    <w:rsid w:val="009314E5"/>
    <w:rsid w:val="00934FA5"/>
    <w:rsid w:val="00935262"/>
    <w:rsid w:val="009355DD"/>
    <w:rsid w:val="00935A67"/>
    <w:rsid w:val="009408A7"/>
    <w:rsid w:val="00941ED9"/>
    <w:rsid w:val="009528EC"/>
    <w:rsid w:val="00953C98"/>
    <w:rsid w:val="0096006D"/>
    <w:rsid w:val="009625A8"/>
    <w:rsid w:val="009667B0"/>
    <w:rsid w:val="00971381"/>
    <w:rsid w:val="00976E38"/>
    <w:rsid w:val="00981A40"/>
    <w:rsid w:val="00981DD9"/>
    <w:rsid w:val="00982288"/>
    <w:rsid w:val="00983792"/>
    <w:rsid w:val="009843A7"/>
    <w:rsid w:val="00986BFC"/>
    <w:rsid w:val="00987C59"/>
    <w:rsid w:val="00990271"/>
    <w:rsid w:val="0099140E"/>
    <w:rsid w:val="009927E0"/>
    <w:rsid w:val="00993936"/>
    <w:rsid w:val="009947F3"/>
    <w:rsid w:val="00994AAC"/>
    <w:rsid w:val="00995309"/>
    <w:rsid w:val="009A0D2C"/>
    <w:rsid w:val="009A1690"/>
    <w:rsid w:val="009A183B"/>
    <w:rsid w:val="009A2AD6"/>
    <w:rsid w:val="009A5F48"/>
    <w:rsid w:val="009A649E"/>
    <w:rsid w:val="009A7206"/>
    <w:rsid w:val="009B37FA"/>
    <w:rsid w:val="009B65B1"/>
    <w:rsid w:val="009C1364"/>
    <w:rsid w:val="009C1F68"/>
    <w:rsid w:val="009C41B6"/>
    <w:rsid w:val="009C52AF"/>
    <w:rsid w:val="009C5DCE"/>
    <w:rsid w:val="009C7290"/>
    <w:rsid w:val="009C76D4"/>
    <w:rsid w:val="009D1344"/>
    <w:rsid w:val="009D26FF"/>
    <w:rsid w:val="009D638C"/>
    <w:rsid w:val="009D652A"/>
    <w:rsid w:val="009D6873"/>
    <w:rsid w:val="009D7131"/>
    <w:rsid w:val="009D7519"/>
    <w:rsid w:val="009E3B6D"/>
    <w:rsid w:val="009E6867"/>
    <w:rsid w:val="009E693B"/>
    <w:rsid w:val="009F1316"/>
    <w:rsid w:val="009F3DF7"/>
    <w:rsid w:val="009F494A"/>
    <w:rsid w:val="009F59B7"/>
    <w:rsid w:val="009F5E2F"/>
    <w:rsid w:val="00A003FF"/>
    <w:rsid w:val="00A05D76"/>
    <w:rsid w:val="00A06310"/>
    <w:rsid w:val="00A1197E"/>
    <w:rsid w:val="00A1346D"/>
    <w:rsid w:val="00A1445F"/>
    <w:rsid w:val="00A14567"/>
    <w:rsid w:val="00A148FE"/>
    <w:rsid w:val="00A17029"/>
    <w:rsid w:val="00A23136"/>
    <w:rsid w:val="00A23DCD"/>
    <w:rsid w:val="00A258C5"/>
    <w:rsid w:val="00A267AD"/>
    <w:rsid w:val="00A30C0E"/>
    <w:rsid w:val="00A3120C"/>
    <w:rsid w:val="00A400EC"/>
    <w:rsid w:val="00A40DC5"/>
    <w:rsid w:val="00A419D7"/>
    <w:rsid w:val="00A44C0C"/>
    <w:rsid w:val="00A46AFC"/>
    <w:rsid w:val="00A474DB"/>
    <w:rsid w:val="00A51BB7"/>
    <w:rsid w:val="00A530A5"/>
    <w:rsid w:val="00A54F0B"/>
    <w:rsid w:val="00A5502F"/>
    <w:rsid w:val="00A6134C"/>
    <w:rsid w:val="00A658FB"/>
    <w:rsid w:val="00A74C56"/>
    <w:rsid w:val="00A76EC4"/>
    <w:rsid w:val="00A77F91"/>
    <w:rsid w:val="00A8416A"/>
    <w:rsid w:val="00A8493A"/>
    <w:rsid w:val="00A85293"/>
    <w:rsid w:val="00A87605"/>
    <w:rsid w:val="00A87934"/>
    <w:rsid w:val="00A93374"/>
    <w:rsid w:val="00A933F8"/>
    <w:rsid w:val="00A93452"/>
    <w:rsid w:val="00A945EE"/>
    <w:rsid w:val="00A94686"/>
    <w:rsid w:val="00A94FC2"/>
    <w:rsid w:val="00A956D2"/>
    <w:rsid w:val="00A968A3"/>
    <w:rsid w:val="00A96B74"/>
    <w:rsid w:val="00A97BA3"/>
    <w:rsid w:val="00AA1900"/>
    <w:rsid w:val="00AB3EEC"/>
    <w:rsid w:val="00AB73BF"/>
    <w:rsid w:val="00AB7428"/>
    <w:rsid w:val="00AB7B91"/>
    <w:rsid w:val="00AC31D4"/>
    <w:rsid w:val="00AC3566"/>
    <w:rsid w:val="00AC3FAE"/>
    <w:rsid w:val="00AD2B4E"/>
    <w:rsid w:val="00AD5C8A"/>
    <w:rsid w:val="00AD5D6A"/>
    <w:rsid w:val="00AE3955"/>
    <w:rsid w:val="00AE5B52"/>
    <w:rsid w:val="00AE7315"/>
    <w:rsid w:val="00AF68A8"/>
    <w:rsid w:val="00B013AE"/>
    <w:rsid w:val="00B01730"/>
    <w:rsid w:val="00B02C78"/>
    <w:rsid w:val="00B02DFD"/>
    <w:rsid w:val="00B063BC"/>
    <w:rsid w:val="00B11E22"/>
    <w:rsid w:val="00B13B21"/>
    <w:rsid w:val="00B149EB"/>
    <w:rsid w:val="00B14C4C"/>
    <w:rsid w:val="00B17A37"/>
    <w:rsid w:val="00B24163"/>
    <w:rsid w:val="00B30733"/>
    <w:rsid w:val="00B31EB9"/>
    <w:rsid w:val="00B328EF"/>
    <w:rsid w:val="00B335F2"/>
    <w:rsid w:val="00B337F4"/>
    <w:rsid w:val="00B344A7"/>
    <w:rsid w:val="00B35C6A"/>
    <w:rsid w:val="00B360D5"/>
    <w:rsid w:val="00B372A0"/>
    <w:rsid w:val="00B378CE"/>
    <w:rsid w:val="00B41827"/>
    <w:rsid w:val="00B4227D"/>
    <w:rsid w:val="00B42C2F"/>
    <w:rsid w:val="00B43F4C"/>
    <w:rsid w:val="00B44224"/>
    <w:rsid w:val="00B4445C"/>
    <w:rsid w:val="00B469EA"/>
    <w:rsid w:val="00B479A9"/>
    <w:rsid w:val="00B47B65"/>
    <w:rsid w:val="00B47C0F"/>
    <w:rsid w:val="00B51AD8"/>
    <w:rsid w:val="00B51B6A"/>
    <w:rsid w:val="00B52FE9"/>
    <w:rsid w:val="00B5542D"/>
    <w:rsid w:val="00B55AF8"/>
    <w:rsid w:val="00B572A1"/>
    <w:rsid w:val="00B57ED3"/>
    <w:rsid w:val="00B622D5"/>
    <w:rsid w:val="00B62B70"/>
    <w:rsid w:val="00B703ED"/>
    <w:rsid w:val="00B7201B"/>
    <w:rsid w:val="00B73A8D"/>
    <w:rsid w:val="00B75CCA"/>
    <w:rsid w:val="00B8135A"/>
    <w:rsid w:val="00B864C6"/>
    <w:rsid w:val="00B87042"/>
    <w:rsid w:val="00B87EE0"/>
    <w:rsid w:val="00B9060D"/>
    <w:rsid w:val="00B9285D"/>
    <w:rsid w:val="00B92B01"/>
    <w:rsid w:val="00B9366E"/>
    <w:rsid w:val="00B93A3D"/>
    <w:rsid w:val="00B9573D"/>
    <w:rsid w:val="00B961A9"/>
    <w:rsid w:val="00BA3CF1"/>
    <w:rsid w:val="00BA5B24"/>
    <w:rsid w:val="00BA5CAB"/>
    <w:rsid w:val="00BA688D"/>
    <w:rsid w:val="00BA74BD"/>
    <w:rsid w:val="00BB0B43"/>
    <w:rsid w:val="00BB2244"/>
    <w:rsid w:val="00BB2266"/>
    <w:rsid w:val="00BC32D8"/>
    <w:rsid w:val="00BD1417"/>
    <w:rsid w:val="00BD3891"/>
    <w:rsid w:val="00BD525E"/>
    <w:rsid w:val="00BD6A87"/>
    <w:rsid w:val="00BD6AE5"/>
    <w:rsid w:val="00BD6F55"/>
    <w:rsid w:val="00BD7C31"/>
    <w:rsid w:val="00BE1C42"/>
    <w:rsid w:val="00BE67FB"/>
    <w:rsid w:val="00BE7926"/>
    <w:rsid w:val="00BE7E06"/>
    <w:rsid w:val="00BF0019"/>
    <w:rsid w:val="00BF070E"/>
    <w:rsid w:val="00BF0F94"/>
    <w:rsid w:val="00BF11EA"/>
    <w:rsid w:val="00BF4B29"/>
    <w:rsid w:val="00BF5E01"/>
    <w:rsid w:val="00BF7354"/>
    <w:rsid w:val="00C075DD"/>
    <w:rsid w:val="00C07AB1"/>
    <w:rsid w:val="00C108E8"/>
    <w:rsid w:val="00C11EE0"/>
    <w:rsid w:val="00C12689"/>
    <w:rsid w:val="00C12F05"/>
    <w:rsid w:val="00C164C2"/>
    <w:rsid w:val="00C203F6"/>
    <w:rsid w:val="00C2558B"/>
    <w:rsid w:val="00C26AF9"/>
    <w:rsid w:val="00C26B5D"/>
    <w:rsid w:val="00C2737F"/>
    <w:rsid w:val="00C275F3"/>
    <w:rsid w:val="00C302D1"/>
    <w:rsid w:val="00C3080A"/>
    <w:rsid w:val="00C33013"/>
    <w:rsid w:val="00C33704"/>
    <w:rsid w:val="00C3453A"/>
    <w:rsid w:val="00C3648D"/>
    <w:rsid w:val="00C36AB5"/>
    <w:rsid w:val="00C41429"/>
    <w:rsid w:val="00C422CE"/>
    <w:rsid w:val="00C42C7B"/>
    <w:rsid w:val="00C43781"/>
    <w:rsid w:val="00C46DDF"/>
    <w:rsid w:val="00C562E7"/>
    <w:rsid w:val="00C61143"/>
    <w:rsid w:val="00C6422F"/>
    <w:rsid w:val="00C6567C"/>
    <w:rsid w:val="00C70F34"/>
    <w:rsid w:val="00C71C17"/>
    <w:rsid w:val="00C73D22"/>
    <w:rsid w:val="00C7631D"/>
    <w:rsid w:val="00C80556"/>
    <w:rsid w:val="00C8146F"/>
    <w:rsid w:val="00C83283"/>
    <w:rsid w:val="00C84A24"/>
    <w:rsid w:val="00C862AD"/>
    <w:rsid w:val="00C863F5"/>
    <w:rsid w:val="00C87049"/>
    <w:rsid w:val="00C87848"/>
    <w:rsid w:val="00C91B87"/>
    <w:rsid w:val="00C92ABA"/>
    <w:rsid w:val="00C950B8"/>
    <w:rsid w:val="00C951E3"/>
    <w:rsid w:val="00C96B3B"/>
    <w:rsid w:val="00CA02AF"/>
    <w:rsid w:val="00CA1812"/>
    <w:rsid w:val="00CA2081"/>
    <w:rsid w:val="00CA377D"/>
    <w:rsid w:val="00CA5F59"/>
    <w:rsid w:val="00CA682B"/>
    <w:rsid w:val="00CB1510"/>
    <w:rsid w:val="00CB1F05"/>
    <w:rsid w:val="00CB509A"/>
    <w:rsid w:val="00CB60EB"/>
    <w:rsid w:val="00CB6115"/>
    <w:rsid w:val="00CB6899"/>
    <w:rsid w:val="00CC3F06"/>
    <w:rsid w:val="00CC4074"/>
    <w:rsid w:val="00CC74BC"/>
    <w:rsid w:val="00CD0BFF"/>
    <w:rsid w:val="00CD1629"/>
    <w:rsid w:val="00CD2246"/>
    <w:rsid w:val="00CD3CE9"/>
    <w:rsid w:val="00CD3E1E"/>
    <w:rsid w:val="00CD6BBB"/>
    <w:rsid w:val="00CD72D8"/>
    <w:rsid w:val="00CE0BB0"/>
    <w:rsid w:val="00CE1CF8"/>
    <w:rsid w:val="00CE4B49"/>
    <w:rsid w:val="00CF004A"/>
    <w:rsid w:val="00CF0B18"/>
    <w:rsid w:val="00CF177C"/>
    <w:rsid w:val="00CF40FF"/>
    <w:rsid w:val="00CF5E1B"/>
    <w:rsid w:val="00CF5F24"/>
    <w:rsid w:val="00D0236B"/>
    <w:rsid w:val="00D025B8"/>
    <w:rsid w:val="00D02619"/>
    <w:rsid w:val="00D041BE"/>
    <w:rsid w:val="00D05539"/>
    <w:rsid w:val="00D11912"/>
    <w:rsid w:val="00D12077"/>
    <w:rsid w:val="00D12C27"/>
    <w:rsid w:val="00D145B0"/>
    <w:rsid w:val="00D17837"/>
    <w:rsid w:val="00D20180"/>
    <w:rsid w:val="00D24C05"/>
    <w:rsid w:val="00D24E5F"/>
    <w:rsid w:val="00D25B16"/>
    <w:rsid w:val="00D30A0E"/>
    <w:rsid w:val="00D31C28"/>
    <w:rsid w:val="00D31D0D"/>
    <w:rsid w:val="00D32D5D"/>
    <w:rsid w:val="00D3333E"/>
    <w:rsid w:val="00D371BC"/>
    <w:rsid w:val="00D402BF"/>
    <w:rsid w:val="00D416EC"/>
    <w:rsid w:val="00D42BF4"/>
    <w:rsid w:val="00D42C9C"/>
    <w:rsid w:val="00D42D0F"/>
    <w:rsid w:val="00D43424"/>
    <w:rsid w:val="00D442E1"/>
    <w:rsid w:val="00D4541F"/>
    <w:rsid w:val="00D45995"/>
    <w:rsid w:val="00D46D82"/>
    <w:rsid w:val="00D473DD"/>
    <w:rsid w:val="00D47E6D"/>
    <w:rsid w:val="00D50080"/>
    <w:rsid w:val="00D521E7"/>
    <w:rsid w:val="00D528AE"/>
    <w:rsid w:val="00D5450D"/>
    <w:rsid w:val="00D54A50"/>
    <w:rsid w:val="00D568EE"/>
    <w:rsid w:val="00D5708C"/>
    <w:rsid w:val="00D5746C"/>
    <w:rsid w:val="00D60221"/>
    <w:rsid w:val="00D65CF7"/>
    <w:rsid w:val="00D666E1"/>
    <w:rsid w:val="00D669EB"/>
    <w:rsid w:val="00D70EDC"/>
    <w:rsid w:val="00D719FB"/>
    <w:rsid w:val="00D72B9C"/>
    <w:rsid w:val="00D74021"/>
    <w:rsid w:val="00D775F3"/>
    <w:rsid w:val="00D82777"/>
    <w:rsid w:val="00D852C6"/>
    <w:rsid w:val="00D8716C"/>
    <w:rsid w:val="00D90853"/>
    <w:rsid w:val="00D92089"/>
    <w:rsid w:val="00D927C0"/>
    <w:rsid w:val="00D95208"/>
    <w:rsid w:val="00D954DE"/>
    <w:rsid w:val="00DA2A1E"/>
    <w:rsid w:val="00DA2EDB"/>
    <w:rsid w:val="00DA4E38"/>
    <w:rsid w:val="00DA54E9"/>
    <w:rsid w:val="00DA5A62"/>
    <w:rsid w:val="00DA76E7"/>
    <w:rsid w:val="00DB3D16"/>
    <w:rsid w:val="00DB4674"/>
    <w:rsid w:val="00DB6D07"/>
    <w:rsid w:val="00DB75B6"/>
    <w:rsid w:val="00DB7E7F"/>
    <w:rsid w:val="00DB7FEC"/>
    <w:rsid w:val="00DC299C"/>
    <w:rsid w:val="00DC3A60"/>
    <w:rsid w:val="00DC4E17"/>
    <w:rsid w:val="00DC6C91"/>
    <w:rsid w:val="00DD15A1"/>
    <w:rsid w:val="00DD1D22"/>
    <w:rsid w:val="00DD1FD3"/>
    <w:rsid w:val="00DD3EBC"/>
    <w:rsid w:val="00DE00EB"/>
    <w:rsid w:val="00DE136E"/>
    <w:rsid w:val="00DE22CF"/>
    <w:rsid w:val="00DE41EA"/>
    <w:rsid w:val="00DE5C5C"/>
    <w:rsid w:val="00DE5F81"/>
    <w:rsid w:val="00DF09E7"/>
    <w:rsid w:val="00DF0BD6"/>
    <w:rsid w:val="00DF13E2"/>
    <w:rsid w:val="00DF5F51"/>
    <w:rsid w:val="00DF7839"/>
    <w:rsid w:val="00E029A3"/>
    <w:rsid w:val="00E05E26"/>
    <w:rsid w:val="00E06625"/>
    <w:rsid w:val="00E06E85"/>
    <w:rsid w:val="00E20130"/>
    <w:rsid w:val="00E20E17"/>
    <w:rsid w:val="00E22045"/>
    <w:rsid w:val="00E22531"/>
    <w:rsid w:val="00E23E2D"/>
    <w:rsid w:val="00E24991"/>
    <w:rsid w:val="00E27C71"/>
    <w:rsid w:val="00E40F60"/>
    <w:rsid w:val="00E41321"/>
    <w:rsid w:val="00E41D52"/>
    <w:rsid w:val="00E42E0E"/>
    <w:rsid w:val="00E466E9"/>
    <w:rsid w:val="00E56177"/>
    <w:rsid w:val="00E6032C"/>
    <w:rsid w:val="00E6251B"/>
    <w:rsid w:val="00E65625"/>
    <w:rsid w:val="00E70019"/>
    <w:rsid w:val="00E709AB"/>
    <w:rsid w:val="00E713F3"/>
    <w:rsid w:val="00E72472"/>
    <w:rsid w:val="00E72764"/>
    <w:rsid w:val="00E751DC"/>
    <w:rsid w:val="00E76B7B"/>
    <w:rsid w:val="00E77516"/>
    <w:rsid w:val="00E81248"/>
    <w:rsid w:val="00E82F82"/>
    <w:rsid w:val="00E84B19"/>
    <w:rsid w:val="00E85EE0"/>
    <w:rsid w:val="00E87D1C"/>
    <w:rsid w:val="00E928B1"/>
    <w:rsid w:val="00E931F3"/>
    <w:rsid w:val="00E93892"/>
    <w:rsid w:val="00E938CD"/>
    <w:rsid w:val="00E94C49"/>
    <w:rsid w:val="00E94D45"/>
    <w:rsid w:val="00E969DB"/>
    <w:rsid w:val="00E970B4"/>
    <w:rsid w:val="00EA0E7C"/>
    <w:rsid w:val="00EA0FBA"/>
    <w:rsid w:val="00EB045B"/>
    <w:rsid w:val="00EB05BB"/>
    <w:rsid w:val="00EB480E"/>
    <w:rsid w:val="00EB7CFB"/>
    <w:rsid w:val="00EC11EB"/>
    <w:rsid w:val="00EC13D5"/>
    <w:rsid w:val="00EC2367"/>
    <w:rsid w:val="00EC5CC5"/>
    <w:rsid w:val="00EC6443"/>
    <w:rsid w:val="00EC6569"/>
    <w:rsid w:val="00EC70B3"/>
    <w:rsid w:val="00EC7CC8"/>
    <w:rsid w:val="00ED31E3"/>
    <w:rsid w:val="00ED484E"/>
    <w:rsid w:val="00ED5507"/>
    <w:rsid w:val="00ED6BBC"/>
    <w:rsid w:val="00ED6D89"/>
    <w:rsid w:val="00EE32EE"/>
    <w:rsid w:val="00EE37B7"/>
    <w:rsid w:val="00EE3B46"/>
    <w:rsid w:val="00EE4460"/>
    <w:rsid w:val="00EE69D3"/>
    <w:rsid w:val="00EF00A4"/>
    <w:rsid w:val="00EF1B15"/>
    <w:rsid w:val="00EF3330"/>
    <w:rsid w:val="00EF535F"/>
    <w:rsid w:val="00EF5862"/>
    <w:rsid w:val="00EF6DFF"/>
    <w:rsid w:val="00F0233F"/>
    <w:rsid w:val="00F02C65"/>
    <w:rsid w:val="00F05DD7"/>
    <w:rsid w:val="00F066A2"/>
    <w:rsid w:val="00F12995"/>
    <w:rsid w:val="00F13D87"/>
    <w:rsid w:val="00F21E5E"/>
    <w:rsid w:val="00F2231F"/>
    <w:rsid w:val="00F23415"/>
    <w:rsid w:val="00F244AC"/>
    <w:rsid w:val="00F25C92"/>
    <w:rsid w:val="00F322DB"/>
    <w:rsid w:val="00F32454"/>
    <w:rsid w:val="00F3297A"/>
    <w:rsid w:val="00F3657E"/>
    <w:rsid w:val="00F3790A"/>
    <w:rsid w:val="00F37D92"/>
    <w:rsid w:val="00F4042C"/>
    <w:rsid w:val="00F40689"/>
    <w:rsid w:val="00F44851"/>
    <w:rsid w:val="00F45DFA"/>
    <w:rsid w:val="00F475C9"/>
    <w:rsid w:val="00F47A94"/>
    <w:rsid w:val="00F50252"/>
    <w:rsid w:val="00F50F7C"/>
    <w:rsid w:val="00F52091"/>
    <w:rsid w:val="00F53305"/>
    <w:rsid w:val="00F5423F"/>
    <w:rsid w:val="00F5580D"/>
    <w:rsid w:val="00F56398"/>
    <w:rsid w:val="00F56AA4"/>
    <w:rsid w:val="00F70044"/>
    <w:rsid w:val="00F705A5"/>
    <w:rsid w:val="00F730BB"/>
    <w:rsid w:val="00F74139"/>
    <w:rsid w:val="00F7467B"/>
    <w:rsid w:val="00F74CD5"/>
    <w:rsid w:val="00F805A9"/>
    <w:rsid w:val="00F81552"/>
    <w:rsid w:val="00F81852"/>
    <w:rsid w:val="00F83A2D"/>
    <w:rsid w:val="00F84320"/>
    <w:rsid w:val="00F848B3"/>
    <w:rsid w:val="00F85CB1"/>
    <w:rsid w:val="00F86353"/>
    <w:rsid w:val="00F91BCB"/>
    <w:rsid w:val="00F91FDC"/>
    <w:rsid w:val="00F92D44"/>
    <w:rsid w:val="00F92DAF"/>
    <w:rsid w:val="00F96B5C"/>
    <w:rsid w:val="00F9785A"/>
    <w:rsid w:val="00FA0336"/>
    <w:rsid w:val="00FA5CDE"/>
    <w:rsid w:val="00FA7280"/>
    <w:rsid w:val="00FB33A9"/>
    <w:rsid w:val="00FB48F9"/>
    <w:rsid w:val="00FB5AA0"/>
    <w:rsid w:val="00FB6493"/>
    <w:rsid w:val="00FB65A5"/>
    <w:rsid w:val="00FC0363"/>
    <w:rsid w:val="00FC0633"/>
    <w:rsid w:val="00FC0EC0"/>
    <w:rsid w:val="00FC5C6C"/>
    <w:rsid w:val="00FC5D16"/>
    <w:rsid w:val="00FC5F08"/>
    <w:rsid w:val="00FD2626"/>
    <w:rsid w:val="00FD2D95"/>
    <w:rsid w:val="00FD4D31"/>
    <w:rsid w:val="00FE07CB"/>
    <w:rsid w:val="00FE14F7"/>
    <w:rsid w:val="00FE1E34"/>
    <w:rsid w:val="00FE3926"/>
    <w:rsid w:val="00FE3A6E"/>
    <w:rsid w:val="00FE44C7"/>
    <w:rsid w:val="00FE5454"/>
    <w:rsid w:val="00FE5D8E"/>
    <w:rsid w:val="00FE6919"/>
    <w:rsid w:val="00FE7268"/>
    <w:rsid w:val="00FE761C"/>
    <w:rsid w:val="00FF0276"/>
    <w:rsid w:val="00FF0EF7"/>
    <w:rsid w:val="00FF1621"/>
    <w:rsid w:val="00FF7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290B3A9"/>
  <w15:docId w15:val="{B1C0815A-08F3-493F-93D0-E54F4811C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4AC8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10079"/>
    <w:pPr>
      <w:keepNext/>
      <w:spacing w:before="240" w:after="60"/>
      <w:outlineLvl w:val="0"/>
    </w:pPr>
    <w:rPr>
      <w:rFonts w:ascii="Cambria" w:hAnsi="Cambria" w:cs="Mangal"/>
      <w:b/>
      <w:bCs/>
      <w:kern w:val="32"/>
      <w:sz w:val="29"/>
      <w:szCs w:val="29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B8135A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243F60" w:themeColor="accent1" w:themeShade="7F"/>
      <w:szCs w:val="21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451889"/>
    <w:pPr>
      <w:keepNext/>
      <w:widowControl/>
      <w:suppressAutoHyphens w:val="0"/>
      <w:autoSpaceDE w:val="0"/>
      <w:adjustRightInd w:val="0"/>
      <w:jc w:val="both"/>
      <w:textAlignment w:val="auto"/>
      <w:outlineLvl w:val="4"/>
    </w:pPr>
    <w:rPr>
      <w:rFonts w:ascii="Arial Narrow" w:hAnsi="Arial Narrow" w:cs="Times New Roman"/>
      <w:b/>
      <w:bCs/>
      <w:kern w:val="0"/>
      <w:sz w:val="22"/>
      <w:szCs w:val="22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510079"/>
    <w:rPr>
      <w:rFonts w:ascii="Cambria" w:hAnsi="Cambria" w:cs="Mangal"/>
      <w:b/>
      <w:bCs/>
      <w:kern w:val="32"/>
      <w:sz w:val="29"/>
      <w:szCs w:val="29"/>
      <w:lang w:eastAsia="zh-CN" w:bidi="hi-IN"/>
    </w:rPr>
  </w:style>
  <w:style w:type="character" w:customStyle="1" w:styleId="Nagwek5Znak1">
    <w:name w:val="Nagłówek 5 Znak1"/>
    <w:link w:val="Nagwek5"/>
    <w:uiPriority w:val="99"/>
    <w:locked/>
    <w:rsid w:val="00451889"/>
    <w:rPr>
      <w:rFonts w:ascii="Arial Narrow" w:hAnsi="Arial Narrow" w:cs="Arial Narrow"/>
      <w:b/>
      <w:bCs/>
      <w:sz w:val="22"/>
      <w:szCs w:val="22"/>
    </w:rPr>
  </w:style>
  <w:style w:type="paragraph" w:customStyle="1" w:styleId="Standard">
    <w:name w:val="Standard"/>
    <w:uiPriority w:val="99"/>
    <w:qFormat/>
    <w:rsid w:val="008B3993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uiPriority w:val="99"/>
    <w:rsid w:val="008B3993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uiPriority w:val="99"/>
    <w:rsid w:val="008B3993"/>
    <w:pPr>
      <w:spacing w:after="120"/>
    </w:pPr>
  </w:style>
  <w:style w:type="paragraph" w:styleId="Lista">
    <w:name w:val="List"/>
    <w:basedOn w:val="Textbody"/>
    <w:uiPriority w:val="99"/>
    <w:rsid w:val="008B3993"/>
  </w:style>
  <w:style w:type="paragraph" w:customStyle="1" w:styleId="Caption1">
    <w:name w:val="Caption1"/>
    <w:basedOn w:val="Standard"/>
    <w:uiPriority w:val="99"/>
    <w:rsid w:val="008B3993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uiPriority w:val="99"/>
    <w:rsid w:val="008B3993"/>
    <w:pPr>
      <w:suppressLineNumbers/>
    </w:pPr>
  </w:style>
  <w:style w:type="paragraph" w:customStyle="1" w:styleId="Header1">
    <w:name w:val="Header1"/>
    <w:basedOn w:val="Standard"/>
    <w:uiPriority w:val="99"/>
    <w:rsid w:val="008B3993"/>
    <w:pPr>
      <w:suppressLineNumbers/>
      <w:tabs>
        <w:tab w:val="center" w:pos="4819"/>
        <w:tab w:val="right" w:pos="9638"/>
      </w:tabs>
    </w:pPr>
  </w:style>
  <w:style w:type="paragraph" w:customStyle="1" w:styleId="ContentsHeading">
    <w:name w:val="Contents Heading"/>
    <w:basedOn w:val="Heading"/>
    <w:uiPriority w:val="99"/>
    <w:rsid w:val="008B3993"/>
    <w:pPr>
      <w:suppressLineNumbers/>
    </w:pPr>
    <w:rPr>
      <w:b/>
      <w:bCs/>
      <w:sz w:val="32"/>
      <w:szCs w:val="32"/>
    </w:rPr>
  </w:style>
  <w:style w:type="paragraph" w:customStyle="1" w:styleId="Footer1">
    <w:name w:val="Footer1"/>
    <w:basedOn w:val="Standard"/>
    <w:uiPriority w:val="99"/>
    <w:rsid w:val="008B3993"/>
    <w:pPr>
      <w:suppressLineNumbers/>
      <w:tabs>
        <w:tab w:val="center" w:pos="4819"/>
        <w:tab w:val="right" w:pos="9638"/>
      </w:tabs>
    </w:pPr>
  </w:style>
  <w:style w:type="character" w:customStyle="1" w:styleId="NumberingSymbols">
    <w:name w:val="Numbering Symbols"/>
    <w:uiPriority w:val="99"/>
    <w:rsid w:val="008B3993"/>
  </w:style>
  <w:style w:type="character" w:customStyle="1" w:styleId="Internetlink">
    <w:name w:val="Internet link"/>
    <w:uiPriority w:val="99"/>
    <w:rsid w:val="008B3993"/>
    <w:rPr>
      <w:color w:val="000080"/>
      <w:u w:val="single"/>
    </w:rPr>
  </w:style>
  <w:style w:type="character" w:customStyle="1" w:styleId="BulletSymbols">
    <w:name w:val="Bullet Symbols"/>
    <w:uiPriority w:val="99"/>
    <w:rsid w:val="008B3993"/>
    <w:rPr>
      <w:rFonts w:ascii="OpenSymbol" w:hAnsi="OpenSymbol"/>
    </w:rPr>
  </w:style>
  <w:style w:type="paragraph" w:styleId="Nagwek">
    <w:name w:val="header"/>
    <w:basedOn w:val="Normalny"/>
    <w:link w:val="NagwekZnak"/>
    <w:uiPriority w:val="99"/>
    <w:rsid w:val="008B3993"/>
    <w:pPr>
      <w:tabs>
        <w:tab w:val="center" w:pos="4536"/>
        <w:tab w:val="right" w:pos="9072"/>
      </w:tabs>
    </w:pPr>
    <w:rPr>
      <w:rFonts w:cs="Times New Roman"/>
      <w:kern w:val="0"/>
      <w:sz w:val="21"/>
      <w:szCs w:val="21"/>
      <w:lang w:bidi="ar-SA"/>
    </w:rPr>
  </w:style>
  <w:style w:type="character" w:customStyle="1" w:styleId="NagwekZnak">
    <w:name w:val="Nagłówek Znak"/>
    <w:link w:val="Nagwek"/>
    <w:uiPriority w:val="99"/>
    <w:locked/>
    <w:rsid w:val="008B3993"/>
    <w:rPr>
      <w:rFonts w:cs="Mangal"/>
      <w:sz w:val="21"/>
      <w:szCs w:val="21"/>
    </w:rPr>
  </w:style>
  <w:style w:type="paragraph" w:styleId="Stopka">
    <w:name w:val="footer"/>
    <w:basedOn w:val="Normalny"/>
    <w:link w:val="StopkaZnak"/>
    <w:uiPriority w:val="99"/>
    <w:semiHidden/>
    <w:rsid w:val="008B3993"/>
    <w:pPr>
      <w:tabs>
        <w:tab w:val="center" w:pos="4536"/>
        <w:tab w:val="right" w:pos="9072"/>
      </w:tabs>
    </w:pPr>
    <w:rPr>
      <w:rFonts w:cs="Times New Roman"/>
      <w:kern w:val="0"/>
      <w:sz w:val="21"/>
      <w:szCs w:val="21"/>
      <w:lang w:bidi="ar-SA"/>
    </w:rPr>
  </w:style>
  <w:style w:type="character" w:customStyle="1" w:styleId="StopkaZnak">
    <w:name w:val="Stopka Znak"/>
    <w:link w:val="Stopka"/>
    <w:uiPriority w:val="99"/>
    <w:semiHidden/>
    <w:locked/>
    <w:rsid w:val="008B3993"/>
    <w:rPr>
      <w:rFonts w:cs="Mangal"/>
      <w:sz w:val="21"/>
      <w:szCs w:val="21"/>
    </w:rPr>
  </w:style>
  <w:style w:type="character" w:styleId="Hipercze">
    <w:name w:val="Hyperlink"/>
    <w:uiPriority w:val="99"/>
    <w:rsid w:val="00F96B5C"/>
    <w:rPr>
      <w:rFonts w:cs="Times New Roman"/>
      <w:color w:val="0000FF"/>
      <w:u w:val="single"/>
    </w:rPr>
  </w:style>
  <w:style w:type="character" w:customStyle="1" w:styleId="Nagwek5Znak">
    <w:name w:val="Nagłówek 5 Znak"/>
    <w:uiPriority w:val="99"/>
    <w:semiHidden/>
    <w:locked/>
    <w:rsid w:val="00451889"/>
    <w:rPr>
      <w:rFonts w:ascii="Calibri" w:hAnsi="Calibri" w:cs="Mangal"/>
      <w:b/>
      <w:bCs/>
      <w:i/>
      <w:iCs/>
      <w:kern w:val="3"/>
      <w:sz w:val="23"/>
      <w:szCs w:val="23"/>
      <w:lang w:eastAsia="zh-CN" w:bidi="hi-IN"/>
    </w:rPr>
  </w:style>
  <w:style w:type="paragraph" w:styleId="Tekstpodstawowy">
    <w:name w:val="Body Text"/>
    <w:basedOn w:val="Normalny"/>
    <w:link w:val="TekstpodstawowyZnak1"/>
    <w:uiPriority w:val="99"/>
    <w:rsid w:val="00451889"/>
    <w:pPr>
      <w:widowControl/>
      <w:suppressAutoHyphens w:val="0"/>
      <w:autoSpaceDN/>
      <w:jc w:val="both"/>
      <w:textAlignment w:val="auto"/>
    </w:pPr>
    <w:rPr>
      <w:rFonts w:eastAsia="Times New Roman" w:cs="Times New Roman"/>
      <w:kern w:val="0"/>
      <w:sz w:val="20"/>
      <w:szCs w:val="20"/>
      <w:lang w:bidi="ar-SA"/>
    </w:rPr>
  </w:style>
  <w:style w:type="character" w:customStyle="1" w:styleId="TekstpodstawowyZnak1">
    <w:name w:val="Tekst podstawowy Znak1"/>
    <w:link w:val="Tekstpodstawowy"/>
    <w:uiPriority w:val="99"/>
    <w:locked/>
    <w:rsid w:val="00451889"/>
    <w:rPr>
      <w:rFonts w:eastAsia="Times New Roman" w:cs="Times New Roman"/>
    </w:rPr>
  </w:style>
  <w:style w:type="character" w:customStyle="1" w:styleId="TekstpodstawowyZnak">
    <w:name w:val="Tekst podstawowy Znak"/>
    <w:uiPriority w:val="99"/>
    <w:semiHidden/>
    <w:locked/>
    <w:rsid w:val="00451889"/>
    <w:rPr>
      <w:rFonts w:cs="Mangal"/>
      <w:kern w:val="3"/>
      <w:sz w:val="21"/>
      <w:szCs w:val="21"/>
      <w:lang w:eastAsia="zh-CN" w:bidi="hi-IN"/>
    </w:rPr>
  </w:style>
  <w:style w:type="paragraph" w:styleId="Tekstpodstawowy3">
    <w:name w:val="Body Text 3"/>
    <w:basedOn w:val="Normalny"/>
    <w:link w:val="Tekstpodstawowy3Znak1"/>
    <w:uiPriority w:val="99"/>
    <w:rsid w:val="00451889"/>
    <w:pPr>
      <w:widowControl/>
      <w:suppressAutoHyphens w:val="0"/>
      <w:autoSpaceDN/>
      <w:spacing w:line="360" w:lineRule="auto"/>
      <w:jc w:val="both"/>
      <w:textAlignment w:val="auto"/>
    </w:pPr>
    <w:rPr>
      <w:rFonts w:ascii="Arial Narrow" w:hAnsi="Arial Narrow" w:cs="Times New Roman"/>
      <w:kern w:val="0"/>
      <w:sz w:val="22"/>
      <w:szCs w:val="22"/>
      <w:lang w:bidi="ar-SA"/>
    </w:rPr>
  </w:style>
  <w:style w:type="character" w:customStyle="1" w:styleId="Tekstpodstawowy3Znak1">
    <w:name w:val="Tekst podstawowy 3 Znak1"/>
    <w:link w:val="Tekstpodstawowy3"/>
    <w:uiPriority w:val="99"/>
    <w:locked/>
    <w:rsid w:val="00451889"/>
    <w:rPr>
      <w:rFonts w:ascii="Arial Narrow" w:hAnsi="Arial Narrow" w:cs="Arial Narrow"/>
      <w:sz w:val="22"/>
      <w:szCs w:val="22"/>
    </w:rPr>
  </w:style>
  <w:style w:type="character" w:customStyle="1" w:styleId="Tekstpodstawowy3Znak">
    <w:name w:val="Tekst podstawowy 3 Znak"/>
    <w:uiPriority w:val="99"/>
    <w:semiHidden/>
    <w:locked/>
    <w:rsid w:val="00451889"/>
    <w:rPr>
      <w:rFonts w:cs="Mangal"/>
      <w:kern w:val="3"/>
      <w:sz w:val="14"/>
      <w:szCs w:val="14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BE67FB"/>
    <w:pPr>
      <w:spacing w:after="120"/>
      <w:ind w:left="283"/>
    </w:pPr>
    <w:rPr>
      <w:rFonts w:cs="Mangal"/>
      <w:sz w:val="21"/>
      <w:szCs w:val="21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BE67FB"/>
    <w:rPr>
      <w:rFonts w:cs="Mangal"/>
      <w:kern w:val="3"/>
      <w:sz w:val="21"/>
      <w:szCs w:val="21"/>
      <w:lang w:eastAsia="zh-CN" w:bidi="hi-IN"/>
    </w:rPr>
  </w:style>
  <w:style w:type="table" w:styleId="Tabela-Siatka">
    <w:name w:val="Table Grid"/>
    <w:basedOn w:val="Standardowy"/>
    <w:uiPriority w:val="59"/>
    <w:rsid w:val="004F4A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e à puces retrait droite,Kolorowa lista — akcent 11"/>
    <w:basedOn w:val="Normalny"/>
    <w:link w:val="AkapitzlistZnak"/>
    <w:uiPriority w:val="34"/>
    <w:qFormat/>
    <w:rsid w:val="00510079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="Calibri" w:hAnsi="Calibri" w:cs="Times New Roman"/>
      <w:kern w:val="0"/>
      <w:sz w:val="22"/>
      <w:szCs w:val="22"/>
      <w:lang w:eastAsia="en-US" w:bidi="ar-SA"/>
    </w:rPr>
  </w:style>
  <w:style w:type="character" w:customStyle="1" w:styleId="h1">
    <w:name w:val="h1"/>
    <w:uiPriority w:val="99"/>
    <w:rsid w:val="002E344C"/>
    <w:rPr>
      <w:rFonts w:cs="Times New Roman"/>
    </w:rPr>
  </w:style>
  <w:style w:type="character" w:styleId="Pogrubienie">
    <w:name w:val="Strong"/>
    <w:uiPriority w:val="99"/>
    <w:qFormat/>
    <w:rsid w:val="00C562E7"/>
    <w:rPr>
      <w:rFonts w:cs="Times New Roman"/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rsid w:val="001F7332"/>
    <w:pPr>
      <w:spacing w:after="120" w:line="480" w:lineRule="auto"/>
      <w:ind w:left="283"/>
    </w:pPr>
    <w:rPr>
      <w:rFonts w:cs="Mangal"/>
      <w:sz w:val="21"/>
      <w:szCs w:val="21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4012BD"/>
    <w:rPr>
      <w:rFonts w:cs="Mangal"/>
      <w:kern w:val="3"/>
      <w:sz w:val="21"/>
      <w:szCs w:val="21"/>
      <w:lang w:eastAsia="zh-CN" w:bidi="hi-IN"/>
    </w:rPr>
  </w:style>
  <w:style w:type="paragraph" w:styleId="Tekstdymka">
    <w:name w:val="Balloon Text"/>
    <w:basedOn w:val="Normalny"/>
    <w:link w:val="TekstdymkaZnak"/>
    <w:autoRedefine/>
    <w:uiPriority w:val="99"/>
    <w:semiHidden/>
    <w:rsid w:val="00907B7D"/>
    <w:rPr>
      <w:rFonts w:ascii="Tahoma" w:hAnsi="Tahoma" w:cs="Mangal"/>
      <w:sz w:val="20"/>
      <w:szCs w:val="14"/>
    </w:rPr>
  </w:style>
  <w:style w:type="character" w:customStyle="1" w:styleId="TekstdymkaZnak">
    <w:name w:val="Tekst dymka Znak"/>
    <w:link w:val="Tekstdymka"/>
    <w:uiPriority w:val="99"/>
    <w:semiHidden/>
    <w:locked/>
    <w:rsid w:val="00907B7D"/>
    <w:rPr>
      <w:rFonts w:ascii="Tahoma" w:hAnsi="Tahoma" w:cs="Mangal"/>
      <w:kern w:val="3"/>
      <w:szCs w:val="14"/>
      <w:lang w:eastAsia="zh-CN" w:bidi="hi-IN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CE1CF8"/>
    <w:pPr>
      <w:spacing w:after="120"/>
      <w:ind w:left="283"/>
    </w:pPr>
    <w:rPr>
      <w:rFonts w:cs="Mangal"/>
      <w:sz w:val="16"/>
      <w:szCs w:val="1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CE1CF8"/>
    <w:rPr>
      <w:rFonts w:cs="Mangal"/>
      <w:kern w:val="3"/>
      <w:sz w:val="16"/>
      <w:szCs w:val="14"/>
      <w:lang w:eastAsia="zh-CN" w:bidi="hi-IN"/>
    </w:rPr>
  </w:style>
  <w:style w:type="paragraph" w:styleId="Zwykytekst">
    <w:name w:val="Plain Text"/>
    <w:basedOn w:val="Normalny"/>
    <w:link w:val="ZwykytekstZnak"/>
    <w:semiHidden/>
    <w:rsid w:val="00E72472"/>
    <w:pPr>
      <w:widowControl/>
      <w:suppressAutoHyphens w:val="0"/>
      <w:autoSpaceDN/>
      <w:textAlignment w:val="auto"/>
    </w:pPr>
    <w:rPr>
      <w:rFonts w:ascii="Courier New" w:eastAsia="Times New Roman" w:hAnsi="Courier New" w:cs="Times New Roman"/>
      <w:kern w:val="0"/>
      <w:sz w:val="20"/>
      <w:szCs w:val="20"/>
      <w:lang w:eastAsia="pl-PL" w:bidi="ar-SA"/>
    </w:rPr>
  </w:style>
  <w:style w:type="character" w:customStyle="1" w:styleId="ZwykytekstZnak">
    <w:name w:val="Zwykły tekst Znak"/>
    <w:basedOn w:val="Domylnaczcionkaakapitu"/>
    <w:link w:val="Zwykytekst"/>
    <w:semiHidden/>
    <w:rsid w:val="00E72472"/>
    <w:rPr>
      <w:rFonts w:ascii="Courier New" w:eastAsia="Times New Roman" w:hAnsi="Courier New" w:cs="Times New Roman"/>
    </w:rPr>
  </w:style>
  <w:style w:type="character" w:styleId="Tekstzastpczy">
    <w:name w:val="Placeholder Text"/>
    <w:basedOn w:val="Domylnaczcionkaakapitu"/>
    <w:uiPriority w:val="99"/>
    <w:semiHidden/>
    <w:rsid w:val="007C6B90"/>
    <w:rPr>
      <w:color w:val="808080"/>
    </w:rPr>
  </w:style>
  <w:style w:type="paragraph" w:styleId="Bezodstpw">
    <w:name w:val="No Spacing"/>
    <w:uiPriority w:val="1"/>
    <w:qFormat/>
    <w:rsid w:val="0009065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848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48B3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48B3"/>
    <w:rPr>
      <w:rFonts w:cs="Mangal"/>
      <w:kern w:val="3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48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48B3"/>
    <w:rPr>
      <w:rFonts w:cs="Mangal"/>
      <w:b/>
      <w:bCs/>
      <w:kern w:val="3"/>
      <w:szCs w:val="18"/>
      <w:lang w:eastAsia="zh-CN" w:bidi="hi-IN"/>
    </w:rPr>
  </w:style>
  <w:style w:type="character" w:styleId="UyteHipercze">
    <w:name w:val="FollowedHyperlink"/>
    <w:basedOn w:val="Domylnaczcionkaakapitu"/>
    <w:uiPriority w:val="99"/>
    <w:semiHidden/>
    <w:unhideWhenUsed/>
    <w:rsid w:val="00E969DB"/>
    <w:rPr>
      <w:color w:val="800080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70988"/>
    <w:rPr>
      <w:rFonts w:cs="Mangal"/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70988"/>
    <w:rPr>
      <w:rFonts w:cs="Mangal"/>
      <w:kern w:val="3"/>
      <w:szCs w:val="18"/>
      <w:lang w:eastAsia="zh-C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70988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1445F"/>
    <w:rPr>
      <w:color w:val="605E5C"/>
      <w:shd w:val="clear" w:color="auto" w:fill="E1DFDD"/>
    </w:rPr>
  </w:style>
  <w:style w:type="paragraph" w:customStyle="1" w:styleId="Default">
    <w:name w:val="Default"/>
    <w:rsid w:val="002169A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E713F3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pl-PL" w:bidi="ar-SA"/>
    </w:rPr>
  </w:style>
  <w:style w:type="character" w:customStyle="1" w:styleId="Nagwek3Znak">
    <w:name w:val="Nagłówek 3 Znak"/>
    <w:basedOn w:val="Domylnaczcionkaakapitu"/>
    <w:link w:val="Nagwek3"/>
    <w:semiHidden/>
    <w:rsid w:val="00B8135A"/>
    <w:rPr>
      <w:rFonts w:asciiTheme="majorHAnsi" w:eastAsiaTheme="majorEastAsia" w:hAnsiTheme="majorHAnsi" w:cs="Mangal"/>
      <w:color w:val="243F60" w:themeColor="accent1" w:themeShade="7F"/>
      <w:kern w:val="3"/>
      <w:sz w:val="24"/>
      <w:szCs w:val="21"/>
      <w:lang w:eastAsia="zh-CN" w:bidi="hi-IN"/>
    </w:rPr>
  </w:style>
  <w:style w:type="character" w:customStyle="1" w:styleId="AkapitzlistZnak">
    <w:name w:val="Akapit z listą Znak"/>
    <w:aliases w:val="Liste à puces retrait droite Znak,Kolorowa lista — akcent 11 Znak"/>
    <w:link w:val="Akapitzlist"/>
    <w:uiPriority w:val="34"/>
    <w:qFormat/>
    <w:rsid w:val="001A72ED"/>
    <w:rPr>
      <w:rFonts w:ascii="Calibri" w:hAnsi="Calibri" w:cs="Times New Roman"/>
      <w:sz w:val="22"/>
      <w:szCs w:val="22"/>
      <w:lang w:eastAsia="en-US"/>
    </w:rPr>
  </w:style>
  <w:style w:type="character" w:customStyle="1" w:styleId="w8qarf">
    <w:name w:val="w8qarf"/>
    <w:rsid w:val="007970A6"/>
  </w:style>
  <w:style w:type="character" w:customStyle="1" w:styleId="lrzxr">
    <w:name w:val="lrzxr"/>
    <w:rsid w:val="007970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1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6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4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7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7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4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3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t.a.borowka@gmail.com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5C13ABBBB5946878089D67E8DC202F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33EBF1C-E2B3-4E4F-A546-C328E5C0389C}"/>
      </w:docPartPr>
      <w:docPartBody>
        <w:p w:rsidR="00B35332" w:rsidRDefault="00BA0685">
          <w:r w:rsidRPr="008027E8">
            <w:rPr>
              <w:rStyle w:val="Tekstzastpczy"/>
            </w:rPr>
            <w:t>[Słowa kluczowe]</w:t>
          </w:r>
        </w:p>
      </w:docPartBody>
    </w:docPart>
    <w:docPart>
      <w:docPartPr>
        <w:name w:val="C6966BC195224E67883CAD480883E1C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E78A422-2290-4F98-B2D3-F3BC71FFCCBC}"/>
      </w:docPartPr>
      <w:docPartBody>
        <w:p w:rsidR="00B35332" w:rsidRDefault="00BA0685">
          <w:r w:rsidRPr="008027E8">
            <w:rPr>
              <w:rStyle w:val="Tekstzastpczy"/>
            </w:rPr>
            <w:t>[Słowa kluczowe]</w:t>
          </w:r>
        </w:p>
      </w:docPartBody>
    </w:docPart>
    <w:docPart>
      <w:docPartPr>
        <w:name w:val="0CCADF2E4DE548FDB5D1D44D2B80EEA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C94142A-DFD9-42D8-B3B6-752431A36910}"/>
      </w:docPartPr>
      <w:docPartBody>
        <w:p w:rsidR="00B35332" w:rsidRDefault="00BA0685">
          <w:r w:rsidRPr="008027E8">
            <w:rPr>
              <w:rStyle w:val="Tekstzastpczy"/>
            </w:rPr>
            <w:t>[Słowa kluczowe]</w:t>
          </w:r>
        </w:p>
      </w:docPartBody>
    </w:docPart>
    <w:docPart>
      <w:docPartPr>
        <w:name w:val="AA87009F75124646BEDEB3B5CD4E41A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423D1E2-B578-4A3F-BEBB-A8DD46A696B9}"/>
      </w:docPartPr>
      <w:docPartBody>
        <w:p w:rsidR="00B35332" w:rsidRDefault="00BA0685">
          <w:r w:rsidRPr="008027E8">
            <w:rPr>
              <w:rStyle w:val="Tekstzastpczy"/>
            </w:rPr>
            <w:t>[Słowa kluczowe]</w:t>
          </w:r>
        </w:p>
      </w:docPartBody>
    </w:docPart>
    <w:docPart>
      <w:docPartPr>
        <w:name w:val="29121E97EDD24194B5DF736BB38F540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DEA3909-4B65-4218-9ED5-E86458CBF233}"/>
      </w:docPartPr>
      <w:docPartBody>
        <w:p w:rsidR="00B35332" w:rsidRDefault="00BA0685">
          <w:r w:rsidRPr="008027E8">
            <w:rPr>
              <w:rStyle w:val="Tekstzastpczy"/>
            </w:rPr>
            <w:t>[Słowa kluczowe]</w:t>
          </w:r>
        </w:p>
      </w:docPartBody>
    </w:docPart>
    <w:docPart>
      <w:docPartPr>
        <w:name w:val="AA917D23EFFB4A7A8C66070C52B8456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8BC7AC8-D7A5-415B-B18C-F7768254549D}"/>
      </w:docPartPr>
      <w:docPartBody>
        <w:p w:rsidR="00B35332" w:rsidRDefault="00BA0685">
          <w:r w:rsidRPr="008027E8">
            <w:rPr>
              <w:rStyle w:val="Tekstzastpczy"/>
            </w:rPr>
            <w:t>[Słowa kluczowe]</w:t>
          </w:r>
        </w:p>
      </w:docPartBody>
    </w:docPart>
    <w:docPart>
      <w:docPartPr>
        <w:name w:val="A1A3A36A2433E04D97AD4B42C7ECB68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449550A-A31B-6744-A99A-6817B279F64F}"/>
      </w:docPartPr>
      <w:docPartBody>
        <w:p w:rsidR="00760B36" w:rsidRDefault="006A269B" w:rsidP="006A269B">
          <w:pPr>
            <w:pStyle w:val="A1A3A36A2433E04D97AD4B42C7ECB68F"/>
          </w:pPr>
          <w:r w:rsidRPr="008027E8">
            <w:rPr>
              <w:rStyle w:val="Tekstzastpczy"/>
            </w:rPr>
            <w:t>[Słowa kluczowe]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panose1 w:val="020B0604020202020204"/>
    <w:charset w:val="02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0685"/>
    <w:rsid w:val="00001C4C"/>
    <w:rsid w:val="000205FB"/>
    <w:rsid w:val="000210A7"/>
    <w:rsid w:val="00023458"/>
    <w:rsid w:val="0003242E"/>
    <w:rsid w:val="00033DE3"/>
    <w:rsid w:val="000351D0"/>
    <w:rsid w:val="000360F2"/>
    <w:rsid w:val="00037E91"/>
    <w:rsid w:val="000705D6"/>
    <w:rsid w:val="00083E45"/>
    <w:rsid w:val="000A35D2"/>
    <w:rsid w:val="000B0B71"/>
    <w:rsid w:val="000B1768"/>
    <w:rsid w:val="000B6C98"/>
    <w:rsid w:val="000B7693"/>
    <w:rsid w:val="000D0282"/>
    <w:rsid w:val="00111B61"/>
    <w:rsid w:val="00125A0E"/>
    <w:rsid w:val="0013120D"/>
    <w:rsid w:val="0015296A"/>
    <w:rsid w:val="00171617"/>
    <w:rsid w:val="00190CD2"/>
    <w:rsid w:val="001961F6"/>
    <w:rsid w:val="001C0B3E"/>
    <w:rsid w:val="001C7673"/>
    <w:rsid w:val="001E74FA"/>
    <w:rsid w:val="001F6F5B"/>
    <w:rsid w:val="001F78A7"/>
    <w:rsid w:val="00217613"/>
    <w:rsid w:val="002234AB"/>
    <w:rsid w:val="00224060"/>
    <w:rsid w:val="002276E6"/>
    <w:rsid w:val="002356B2"/>
    <w:rsid w:val="00263A1E"/>
    <w:rsid w:val="002B2E17"/>
    <w:rsid w:val="002F59ED"/>
    <w:rsid w:val="003024F4"/>
    <w:rsid w:val="003044DF"/>
    <w:rsid w:val="00306F55"/>
    <w:rsid w:val="00342BA3"/>
    <w:rsid w:val="00345EFB"/>
    <w:rsid w:val="00351874"/>
    <w:rsid w:val="003532B3"/>
    <w:rsid w:val="003640B8"/>
    <w:rsid w:val="0037378E"/>
    <w:rsid w:val="00382F80"/>
    <w:rsid w:val="00383797"/>
    <w:rsid w:val="00383985"/>
    <w:rsid w:val="003A35F1"/>
    <w:rsid w:val="003B3AAA"/>
    <w:rsid w:val="003B6054"/>
    <w:rsid w:val="003C0867"/>
    <w:rsid w:val="003D468E"/>
    <w:rsid w:val="003F6A0E"/>
    <w:rsid w:val="004000DA"/>
    <w:rsid w:val="004017CE"/>
    <w:rsid w:val="004105A7"/>
    <w:rsid w:val="00423296"/>
    <w:rsid w:val="00433BB3"/>
    <w:rsid w:val="00441FEE"/>
    <w:rsid w:val="004743E2"/>
    <w:rsid w:val="004829C8"/>
    <w:rsid w:val="004C5EDE"/>
    <w:rsid w:val="004E0646"/>
    <w:rsid w:val="0051255A"/>
    <w:rsid w:val="00514A99"/>
    <w:rsid w:val="005229FE"/>
    <w:rsid w:val="00531FEF"/>
    <w:rsid w:val="00532DAE"/>
    <w:rsid w:val="00552E2F"/>
    <w:rsid w:val="005619FD"/>
    <w:rsid w:val="0059268A"/>
    <w:rsid w:val="0059612A"/>
    <w:rsid w:val="005B1E19"/>
    <w:rsid w:val="005C3CE0"/>
    <w:rsid w:val="005E4BCD"/>
    <w:rsid w:val="005E67BC"/>
    <w:rsid w:val="005E6D7A"/>
    <w:rsid w:val="00611A2F"/>
    <w:rsid w:val="00626FEA"/>
    <w:rsid w:val="00630FA5"/>
    <w:rsid w:val="00632033"/>
    <w:rsid w:val="00651E0D"/>
    <w:rsid w:val="006606F1"/>
    <w:rsid w:val="0067614E"/>
    <w:rsid w:val="00677047"/>
    <w:rsid w:val="00677866"/>
    <w:rsid w:val="0069061D"/>
    <w:rsid w:val="006913EF"/>
    <w:rsid w:val="00693331"/>
    <w:rsid w:val="006A269B"/>
    <w:rsid w:val="006A63CF"/>
    <w:rsid w:val="006B450C"/>
    <w:rsid w:val="006C6190"/>
    <w:rsid w:val="006C74BE"/>
    <w:rsid w:val="006C7E44"/>
    <w:rsid w:val="006E2C47"/>
    <w:rsid w:val="007010FA"/>
    <w:rsid w:val="00715734"/>
    <w:rsid w:val="0072461F"/>
    <w:rsid w:val="00727C5E"/>
    <w:rsid w:val="00733AE6"/>
    <w:rsid w:val="0074504D"/>
    <w:rsid w:val="007466DA"/>
    <w:rsid w:val="00760B36"/>
    <w:rsid w:val="007611EA"/>
    <w:rsid w:val="00762213"/>
    <w:rsid w:val="00763B88"/>
    <w:rsid w:val="0077028A"/>
    <w:rsid w:val="007C1BEC"/>
    <w:rsid w:val="007F7091"/>
    <w:rsid w:val="008254C4"/>
    <w:rsid w:val="00830E50"/>
    <w:rsid w:val="00851ADF"/>
    <w:rsid w:val="00854EF4"/>
    <w:rsid w:val="008651C1"/>
    <w:rsid w:val="00893966"/>
    <w:rsid w:val="008F4BF4"/>
    <w:rsid w:val="00982FE8"/>
    <w:rsid w:val="009B69B2"/>
    <w:rsid w:val="009C1265"/>
    <w:rsid w:val="009C2158"/>
    <w:rsid w:val="009C55F6"/>
    <w:rsid w:val="009D4066"/>
    <w:rsid w:val="009F3BD5"/>
    <w:rsid w:val="00A13A61"/>
    <w:rsid w:val="00A14567"/>
    <w:rsid w:val="00A14736"/>
    <w:rsid w:val="00A167F1"/>
    <w:rsid w:val="00A40B99"/>
    <w:rsid w:val="00A449BD"/>
    <w:rsid w:val="00A46011"/>
    <w:rsid w:val="00A51681"/>
    <w:rsid w:val="00A52F79"/>
    <w:rsid w:val="00A8255C"/>
    <w:rsid w:val="00A85819"/>
    <w:rsid w:val="00A86CE1"/>
    <w:rsid w:val="00A935EB"/>
    <w:rsid w:val="00AA2AB2"/>
    <w:rsid w:val="00AA788C"/>
    <w:rsid w:val="00AF48B4"/>
    <w:rsid w:val="00B024CA"/>
    <w:rsid w:val="00B15DD5"/>
    <w:rsid w:val="00B270B6"/>
    <w:rsid w:val="00B35332"/>
    <w:rsid w:val="00B421AC"/>
    <w:rsid w:val="00B61FD3"/>
    <w:rsid w:val="00B87042"/>
    <w:rsid w:val="00B93230"/>
    <w:rsid w:val="00B950C6"/>
    <w:rsid w:val="00BA0685"/>
    <w:rsid w:val="00C02576"/>
    <w:rsid w:val="00C210E7"/>
    <w:rsid w:val="00C32498"/>
    <w:rsid w:val="00C46DC8"/>
    <w:rsid w:val="00C81790"/>
    <w:rsid w:val="00C87980"/>
    <w:rsid w:val="00C92B30"/>
    <w:rsid w:val="00CA4EB3"/>
    <w:rsid w:val="00CB67CB"/>
    <w:rsid w:val="00CC0014"/>
    <w:rsid w:val="00D01633"/>
    <w:rsid w:val="00D0309C"/>
    <w:rsid w:val="00D12076"/>
    <w:rsid w:val="00D3019C"/>
    <w:rsid w:val="00D348AA"/>
    <w:rsid w:val="00D4380E"/>
    <w:rsid w:val="00D5004A"/>
    <w:rsid w:val="00D93F9B"/>
    <w:rsid w:val="00D9799E"/>
    <w:rsid w:val="00DA1C2D"/>
    <w:rsid w:val="00DB4AAA"/>
    <w:rsid w:val="00DC4E17"/>
    <w:rsid w:val="00DE586D"/>
    <w:rsid w:val="00DE798B"/>
    <w:rsid w:val="00E3527E"/>
    <w:rsid w:val="00E36E15"/>
    <w:rsid w:val="00E551C4"/>
    <w:rsid w:val="00E62FA2"/>
    <w:rsid w:val="00E65546"/>
    <w:rsid w:val="00E67E3D"/>
    <w:rsid w:val="00E71EAD"/>
    <w:rsid w:val="00E8792C"/>
    <w:rsid w:val="00E87A86"/>
    <w:rsid w:val="00EA08D5"/>
    <w:rsid w:val="00EA6577"/>
    <w:rsid w:val="00EC51B4"/>
    <w:rsid w:val="00ED10F0"/>
    <w:rsid w:val="00ED7A3A"/>
    <w:rsid w:val="00F3790A"/>
    <w:rsid w:val="00F45D12"/>
    <w:rsid w:val="00F62B2A"/>
    <w:rsid w:val="00F70A69"/>
    <w:rsid w:val="00F7194C"/>
    <w:rsid w:val="00FA6E19"/>
    <w:rsid w:val="00FC0A22"/>
    <w:rsid w:val="00FE6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53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A269B"/>
    <w:rPr>
      <w:color w:val="808080"/>
    </w:rPr>
  </w:style>
  <w:style w:type="paragraph" w:customStyle="1" w:styleId="A1A3A36A2433E04D97AD4B42C7ECB68F">
    <w:name w:val="A1A3A36A2433E04D97AD4B42C7ECB68F"/>
    <w:rsid w:val="006A269B"/>
    <w:pPr>
      <w:spacing w:after="0" w:line="240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F446FB-128A-4B6D-BC80-F820BA4CC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10</Pages>
  <Words>3071</Words>
  <Characters>18429</Characters>
  <Application>Microsoft Office Word</Application>
  <DocSecurity>0</DocSecurity>
  <Lines>153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ofertowe - zasada konkurencyjności</vt:lpstr>
    </vt:vector>
  </TitlesOfParts>
  <Company>IZTW</Company>
  <LinksUpToDate>false</LinksUpToDate>
  <CharactersWithSpaces>21458</CharactersWithSpaces>
  <SharedDoc>false</SharedDoc>
  <HLinks>
    <vt:vector size="12" baseType="variant">
      <vt:variant>
        <vt:i4>2818118</vt:i4>
      </vt:variant>
      <vt:variant>
        <vt:i4>3</vt:i4>
      </vt:variant>
      <vt:variant>
        <vt:i4>0</vt:i4>
      </vt:variant>
      <vt:variant>
        <vt:i4>5</vt:i4>
      </vt:variant>
      <vt:variant>
        <vt:lpwstr>http://www.magicscribe.pl/index.php/dofinansowanie_eu.html</vt:lpwstr>
      </vt:variant>
      <vt:variant>
        <vt:lpwstr/>
      </vt:variant>
      <vt:variant>
        <vt:i4>7733328</vt:i4>
      </vt:variant>
      <vt:variant>
        <vt:i4>0</vt:i4>
      </vt:variant>
      <vt:variant>
        <vt:i4>0</vt:i4>
      </vt:variant>
      <vt:variant>
        <vt:i4>5</vt:i4>
      </vt:variant>
      <vt:variant>
        <vt:lpwstr>mailto:biuro@radcomp.eu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ofertowe - zasada konkurencyjności</dc:title>
  <dc:creator>Paweł Pasich</dc:creator>
  <cp:keywords>2/2025/KPO</cp:keywords>
  <cp:lastModifiedBy>Bogdan Bochenek</cp:lastModifiedBy>
  <cp:revision>120</cp:revision>
  <cp:lastPrinted>2023-03-10T14:35:00Z</cp:lastPrinted>
  <dcterms:created xsi:type="dcterms:W3CDTF">2025-01-30T10:31:00Z</dcterms:created>
  <dcterms:modified xsi:type="dcterms:W3CDTF">2025-12-19T21:14:00Z</dcterms:modified>
</cp:coreProperties>
</file>